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D11EED" w14:textId="77777777" w:rsidR="00CC766E" w:rsidRDefault="00E9532E">
      <w:pPr>
        <w:jc w:val="left"/>
      </w:pPr>
      <w:r>
        <w:rPr>
          <w:rFonts w:ascii="Aino" w:hAnsi="Aino"/>
          <w:b/>
          <w:bCs/>
          <w:sz w:val="34"/>
          <w:szCs w:val="34"/>
          <w:lang w:val="et-EE"/>
        </w:rPr>
        <w:t>Eesti digiühiskonna 2035 arengukava</w:t>
      </w:r>
    </w:p>
    <w:p w14:paraId="43D11EEE" w14:textId="77777777" w:rsidR="00CC766E" w:rsidRDefault="00E9532E">
      <w:r>
        <w:rPr>
          <w:rFonts w:ascii="Aino" w:hAnsi="Aino"/>
          <w:lang w:val="et-EE"/>
        </w:rPr>
        <w:t xml:space="preserve">Eesti digiühiskonna arengukava 2035 (DÜAK) on teejuht Eesti digiriigi arendamiseks ja juhtimiseks tehnoloogiliste murrangute ning </w:t>
      </w:r>
      <w:proofErr w:type="spellStart"/>
      <w:r>
        <w:rPr>
          <w:rFonts w:ascii="Aino" w:hAnsi="Aino"/>
          <w:lang w:val="et-EE"/>
        </w:rPr>
        <w:t>geopoliitliliste</w:t>
      </w:r>
      <w:proofErr w:type="spellEnd"/>
      <w:r>
        <w:rPr>
          <w:rFonts w:ascii="Aino" w:hAnsi="Aino"/>
          <w:lang w:val="et-EE"/>
        </w:rPr>
        <w:t xml:space="preserve"> ja majanduslike väljakutsete ajastul. Arengukava toetab riikliku strateegia "Eesti 2035" sihte ning eesmärke, ennekõike tõhustades riigivalitsemist ning edendades majanduse konkurentsivõimet.</w:t>
      </w:r>
    </w:p>
    <w:p w14:paraId="43D11EEF" w14:textId="77777777" w:rsidR="00CC766E" w:rsidRDefault="00CC766E">
      <w:pPr>
        <w:rPr>
          <w:lang w:val="et-EE"/>
        </w:rPr>
      </w:pPr>
    </w:p>
    <w:p w14:paraId="43D11EF0" w14:textId="77777777" w:rsidR="00CC766E" w:rsidRDefault="00E9532E">
      <w:pPr>
        <w:rPr>
          <w:rFonts w:ascii="Aino" w:hAnsi="Aino"/>
          <w:lang w:val="et-EE"/>
        </w:rPr>
      </w:pPr>
      <w:r>
        <w:rPr>
          <w:rFonts w:ascii="Aino" w:hAnsi="Aino"/>
          <w:lang w:val="et-EE"/>
        </w:rPr>
        <w:t xml:space="preserve">Digiühiskonna arengukava, mis loodi 2021. aastal ning uuendati 2025. aastal, seab ja loob raamistiku eesmärkidele ning tegevustele selle visiooni saavutamiseks ja tulemuste tagamiseks. </w:t>
      </w:r>
    </w:p>
    <w:p w14:paraId="43D11EF1" w14:textId="77777777" w:rsidR="00CC766E" w:rsidRDefault="00CC766E">
      <w:pPr>
        <w:rPr>
          <w:rFonts w:ascii="Aino" w:hAnsi="Aino"/>
          <w:lang w:val="et-EE"/>
        </w:rPr>
      </w:pPr>
    </w:p>
    <w:p w14:paraId="43D11EF2" w14:textId="77777777" w:rsidR="00CC766E" w:rsidRDefault="00E9532E">
      <w:pPr>
        <w:pStyle w:val="Pealkiri2"/>
        <w:jc w:val="left"/>
      </w:pPr>
      <w:bookmarkStart w:id="0" w:name="_3a80gqq46ame"/>
      <w:bookmarkEnd w:id="0"/>
      <w:r>
        <w:rPr>
          <w:rFonts w:ascii="Aino" w:hAnsi="Aino"/>
          <w:lang w:val="et-EE"/>
        </w:rPr>
        <w:t xml:space="preserve">Eesti digiühiskond 2035 </w:t>
      </w:r>
      <w:proofErr w:type="spellStart"/>
      <w:r>
        <w:rPr>
          <w:rFonts w:ascii="Aino" w:hAnsi="Aino"/>
          <w:lang w:val="et-EE"/>
        </w:rPr>
        <w:t>üld</w:t>
      </w:r>
      <w:proofErr w:type="spellEnd"/>
      <w:r>
        <w:rPr>
          <w:rFonts w:ascii="Aino" w:hAnsi="Aino"/>
          <w:lang w:val="et-EE"/>
        </w:rPr>
        <w:t>- ja alaeesmärgid</w:t>
      </w:r>
    </w:p>
    <w:p w14:paraId="43D11EF3" w14:textId="77777777" w:rsidR="00CC766E" w:rsidRDefault="00E9532E">
      <w:r>
        <w:rPr>
          <w:noProof/>
        </w:rPr>
        <w:drawing>
          <wp:inline distT="0" distB="0" distL="0" distR="0" wp14:anchorId="43D11EED" wp14:editId="43D11EEE">
            <wp:extent cx="6109014" cy="3454575"/>
            <wp:effectExtent l="0" t="0" r="6036" b="0"/>
            <wp:docPr id="1912335599" name="drawi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6109014" cy="3454575"/>
                    </a:xfrm>
                    <a:prstGeom prst="rect">
                      <a:avLst/>
                    </a:prstGeom>
                    <a:noFill/>
                    <a:ln>
                      <a:noFill/>
                      <a:prstDash/>
                    </a:ln>
                  </pic:spPr>
                </pic:pic>
              </a:graphicData>
            </a:graphic>
          </wp:inline>
        </w:drawing>
      </w:r>
    </w:p>
    <w:p w14:paraId="43D11EF4" w14:textId="77777777" w:rsidR="00CC766E" w:rsidRDefault="00CC766E">
      <w:pPr>
        <w:pStyle w:val="Pealkiri2"/>
        <w:rPr>
          <w:rFonts w:ascii="Aino" w:hAnsi="Aino"/>
          <w:lang w:val="et-EE"/>
        </w:rPr>
      </w:pPr>
    </w:p>
    <w:p w14:paraId="43D11EF5" w14:textId="77777777" w:rsidR="00CC766E" w:rsidRDefault="00E9532E">
      <w:pPr>
        <w:pStyle w:val="Pealkiri2"/>
        <w:rPr>
          <w:rFonts w:ascii="Aino" w:hAnsi="Aino"/>
          <w:lang w:val="et-EE"/>
        </w:rPr>
      </w:pPr>
      <w:bookmarkStart w:id="1" w:name="_9tk0sabl7iq3"/>
      <w:bookmarkEnd w:id="1"/>
      <w:r>
        <w:rPr>
          <w:rFonts w:ascii="Aino" w:hAnsi="Aino"/>
          <w:lang w:val="et-EE"/>
        </w:rPr>
        <w:t>Tänane kontekst: murrang ja vastasseis</w:t>
      </w:r>
    </w:p>
    <w:p w14:paraId="43D11EF6" w14:textId="77777777" w:rsidR="00CC766E" w:rsidRDefault="00E9532E">
      <w:pPr>
        <w:rPr>
          <w:rFonts w:ascii="Aino" w:hAnsi="Aino"/>
          <w:lang w:val="et-EE"/>
        </w:rPr>
      </w:pPr>
      <w:r>
        <w:rPr>
          <w:rFonts w:ascii="Aino" w:hAnsi="Aino"/>
          <w:lang w:val="et-EE"/>
        </w:rPr>
        <w:t>Alates 2021. aastast oleme elanud ajajärgus, mida iseloomustab järjest süvenev geopoliitiline ja tehnoloogiline konkurents. Selles nõudlikus olukorras vajavad Eesti digiriigi strateegilised eesmärgid kohandamist ja fookus radikaalset teravdamist. Meie tegevuskeskkonda kujundavad neli vääramatut jõudu:</w:t>
      </w:r>
    </w:p>
    <w:p w14:paraId="43D11EF7" w14:textId="77777777" w:rsidR="00CC766E" w:rsidRDefault="00CC766E">
      <w:pPr>
        <w:rPr>
          <w:rFonts w:ascii="Aino" w:hAnsi="Aino"/>
          <w:lang w:val="et-EE"/>
        </w:rPr>
      </w:pPr>
    </w:p>
    <w:p w14:paraId="43D11EF8" w14:textId="77777777" w:rsidR="00CC766E" w:rsidRDefault="00E9532E">
      <w:r>
        <w:rPr>
          <w:rFonts w:ascii="Aino" w:hAnsi="Aino"/>
          <w:b/>
          <w:bCs/>
          <w:lang w:val="et-EE"/>
        </w:rPr>
        <w:t xml:space="preserve">1. Globaalne tegumikonkurents, andmepõhisus ja tehisaru </w:t>
      </w:r>
      <w:proofErr w:type="spellStart"/>
      <w:r>
        <w:rPr>
          <w:rFonts w:ascii="Aino" w:hAnsi="Aino"/>
          <w:b/>
          <w:bCs/>
          <w:lang w:val="et-EE"/>
        </w:rPr>
        <w:t>üldkasutatavus</w:t>
      </w:r>
      <w:proofErr w:type="spellEnd"/>
      <w:r>
        <w:rPr>
          <w:rFonts w:ascii="Aino" w:hAnsi="Aino"/>
          <w:b/>
          <w:bCs/>
          <w:lang w:val="et-EE"/>
        </w:rPr>
        <w:t xml:space="preserve"> </w:t>
      </w:r>
      <w:r>
        <w:rPr>
          <w:rFonts w:ascii="Aino" w:hAnsi="Aino"/>
          <w:lang w:val="et-EE"/>
        </w:rPr>
        <w:t xml:space="preserve">Tehisaru on muutunud </w:t>
      </w:r>
      <w:proofErr w:type="spellStart"/>
      <w:r>
        <w:rPr>
          <w:rFonts w:ascii="Aino" w:hAnsi="Aino"/>
          <w:lang w:val="et-EE"/>
        </w:rPr>
        <w:t>üldotstarbeliseks</w:t>
      </w:r>
      <w:proofErr w:type="spellEnd"/>
      <w:r>
        <w:rPr>
          <w:rFonts w:ascii="Aino" w:hAnsi="Aino"/>
          <w:lang w:val="et-EE"/>
        </w:rPr>
        <w:t xml:space="preserve"> tehnoloogiaks, mis defineerib ümber kõik majandussektorid. Tehisaru väärtus tekib alles koos kvaliteetsete, taaskasutavate ja turvaliselt hallatud andmetega. Siseneme kiiresti tegumite (ingl k. </w:t>
      </w:r>
      <w:proofErr w:type="spellStart"/>
      <w:r>
        <w:rPr>
          <w:rFonts w:ascii="Aino" w:hAnsi="Aino"/>
          <w:i/>
          <w:iCs/>
          <w:lang w:val="et-EE"/>
        </w:rPr>
        <w:t>agentic</w:t>
      </w:r>
      <w:proofErr w:type="spellEnd"/>
      <w:r>
        <w:rPr>
          <w:rFonts w:ascii="Aino" w:hAnsi="Aino"/>
          <w:i/>
          <w:iCs/>
          <w:lang w:val="et-EE"/>
        </w:rPr>
        <w:t xml:space="preserve"> AI</w:t>
      </w:r>
      <w:r>
        <w:rPr>
          <w:rFonts w:ascii="Aino" w:hAnsi="Aino"/>
          <w:lang w:val="et-EE"/>
        </w:rPr>
        <w:t>) ajastusse, kus riigivalitsemise järgmine paradigma nihe tugineb autonoomsetel tegumitel, kes kasutavad reaalajas andmeid, et tegutseda inimese ja riigi nimel.</w:t>
      </w:r>
      <w:r>
        <w:rPr>
          <w:rFonts w:ascii="Aino" w:hAnsi="Aino"/>
          <w:i/>
          <w:iCs/>
          <w:lang w:val="et-EE"/>
        </w:rPr>
        <w:t xml:space="preserve"> </w:t>
      </w:r>
      <w:r>
        <w:rPr>
          <w:rFonts w:ascii="Aino" w:hAnsi="Aino"/>
          <w:i/>
          <w:iCs/>
          <w:color w:val="002060"/>
          <w:lang w:val="et-EE"/>
        </w:rPr>
        <w:t xml:space="preserve">Riigiteenuste tulevik ei ole enam päringupõhine, vaid </w:t>
      </w:r>
      <w:proofErr w:type="spellStart"/>
      <w:r>
        <w:rPr>
          <w:rFonts w:ascii="Aino" w:hAnsi="Aino"/>
          <w:i/>
          <w:iCs/>
          <w:color w:val="002060"/>
          <w:lang w:val="et-EE"/>
        </w:rPr>
        <w:t>agentne</w:t>
      </w:r>
      <w:proofErr w:type="spellEnd"/>
      <w:r>
        <w:rPr>
          <w:rFonts w:ascii="Aino" w:hAnsi="Aino"/>
          <w:i/>
          <w:iCs/>
          <w:color w:val="002060"/>
          <w:lang w:val="et-EE"/>
        </w:rPr>
        <w:t xml:space="preserve"> ja ennetav. Andmepõhised agendid võtavad enda kanda proaktiivse rolli: nad tuvastavad õigused, </w:t>
      </w:r>
      <w:proofErr w:type="spellStart"/>
      <w:r>
        <w:rPr>
          <w:rFonts w:ascii="Aino" w:hAnsi="Aino"/>
          <w:i/>
          <w:iCs/>
          <w:color w:val="002060"/>
          <w:lang w:val="et-EE"/>
        </w:rPr>
        <w:t>eeltäidavad</w:t>
      </w:r>
      <w:proofErr w:type="spellEnd"/>
      <w:r>
        <w:rPr>
          <w:rFonts w:ascii="Aino" w:hAnsi="Aino"/>
          <w:i/>
          <w:iCs/>
          <w:color w:val="002060"/>
          <w:lang w:val="et-EE"/>
        </w:rPr>
        <w:t xml:space="preserve"> otsused ja juhivad </w:t>
      </w:r>
      <w:proofErr w:type="spellStart"/>
      <w:r>
        <w:rPr>
          <w:rFonts w:ascii="Aino" w:hAnsi="Aino"/>
          <w:i/>
          <w:iCs/>
          <w:color w:val="002060"/>
          <w:lang w:val="et-EE"/>
        </w:rPr>
        <w:t>asutusteülest</w:t>
      </w:r>
      <w:proofErr w:type="spellEnd"/>
      <w:r>
        <w:rPr>
          <w:rFonts w:ascii="Aino" w:hAnsi="Aino"/>
          <w:i/>
          <w:iCs/>
          <w:color w:val="002060"/>
          <w:lang w:val="et-EE"/>
        </w:rPr>
        <w:t xml:space="preserve"> suhtlust, tehes reaalajas tarku järeldusi nii andmekogude, tekstide kui ka sensorinfo põhjal. </w:t>
      </w:r>
      <w:r>
        <w:rPr>
          <w:rFonts w:ascii="Aino" w:hAnsi="Aino"/>
          <w:lang w:val="et-EE"/>
        </w:rPr>
        <w:t xml:space="preserve">See loob omakorda pretsedenditu väärtusloome, kuid eeldab, et andmed on masinloetavad, standardiseeritud ja taaskasutatavad. Samal ajal muudab tehnoloogia (kvanttehnoloogia, krüptograafia, biotehnoloogia, sünteetilised andmed) haldamise </w:t>
      </w:r>
      <w:proofErr w:type="spellStart"/>
      <w:r>
        <w:rPr>
          <w:rFonts w:ascii="Aino" w:hAnsi="Aino"/>
          <w:lang w:val="et-EE"/>
        </w:rPr>
        <w:t>eksponentsiaalselt</w:t>
      </w:r>
      <w:proofErr w:type="spellEnd"/>
      <w:r>
        <w:rPr>
          <w:rFonts w:ascii="Aino" w:hAnsi="Aino"/>
          <w:lang w:val="et-EE"/>
        </w:rPr>
        <w:t xml:space="preserve"> keerukamaks, nõudes laiapõhjalist teadlikkust uute tehnoloogiate võimalustest ja riskidest ning suveräänset arvutusvõimekust.</w:t>
      </w:r>
    </w:p>
    <w:p w14:paraId="43D11EF9" w14:textId="77777777" w:rsidR="00CC766E" w:rsidRDefault="00CC766E">
      <w:pPr>
        <w:rPr>
          <w:rFonts w:ascii="Aino" w:hAnsi="Aino"/>
          <w:lang w:val="et-EE"/>
        </w:rPr>
      </w:pPr>
    </w:p>
    <w:p w14:paraId="43D11EFA" w14:textId="77777777" w:rsidR="00CC766E" w:rsidRDefault="00E9532E">
      <w:r>
        <w:rPr>
          <w:rFonts w:ascii="Aino" w:hAnsi="Aino"/>
          <w:b/>
          <w:bCs/>
          <w:lang w:val="et-EE"/>
        </w:rPr>
        <w:t xml:space="preserve">2. Aktiivne geopoliitiline vastasseis </w:t>
      </w:r>
      <w:r>
        <w:rPr>
          <w:rFonts w:ascii="Aino" w:hAnsi="Aino"/>
          <w:lang w:val="et-EE"/>
        </w:rPr>
        <w:t xml:space="preserve">Tehnoloogia ja tarneahelad on muutunud globaalse võimuvõitluse peamiseks areeniks. Autokraatlikud režiimid kasutavad tehnoloogiat strateegilise relvana, rünnates sihipäraselt Eesti digiriigi vundamenti ja meie sõltuvust digiteenustest. </w:t>
      </w:r>
      <w:proofErr w:type="spellStart"/>
      <w:r>
        <w:rPr>
          <w:rFonts w:ascii="Aino" w:hAnsi="Aino"/>
          <w:lang w:val="et-EE"/>
        </w:rPr>
        <w:t>Küberründed</w:t>
      </w:r>
      <w:proofErr w:type="spellEnd"/>
      <w:r>
        <w:rPr>
          <w:rFonts w:ascii="Aino" w:hAnsi="Aino"/>
          <w:lang w:val="et-EE"/>
        </w:rPr>
        <w:t xml:space="preserve"> ja pahategumite (ingl k. </w:t>
      </w:r>
      <w:proofErr w:type="spellStart"/>
      <w:r>
        <w:rPr>
          <w:rFonts w:ascii="Aino" w:hAnsi="Aino"/>
          <w:i/>
          <w:iCs/>
          <w:lang w:val="et-EE"/>
        </w:rPr>
        <w:t>rogue</w:t>
      </w:r>
      <w:proofErr w:type="spellEnd"/>
      <w:r>
        <w:rPr>
          <w:rFonts w:ascii="Aino" w:hAnsi="Aino"/>
          <w:i/>
          <w:iCs/>
          <w:lang w:val="et-EE"/>
        </w:rPr>
        <w:t xml:space="preserve"> </w:t>
      </w:r>
      <w:proofErr w:type="spellStart"/>
      <w:r>
        <w:rPr>
          <w:rFonts w:ascii="Aino" w:hAnsi="Aino"/>
          <w:i/>
          <w:iCs/>
          <w:lang w:val="et-EE"/>
        </w:rPr>
        <w:t>agents</w:t>
      </w:r>
      <w:proofErr w:type="spellEnd"/>
      <w:r>
        <w:rPr>
          <w:rFonts w:ascii="Aino" w:hAnsi="Aino"/>
          <w:i/>
          <w:iCs/>
          <w:lang w:val="et-EE"/>
        </w:rPr>
        <w:t>)</w:t>
      </w:r>
      <w:r>
        <w:rPr>
          <w:rFonts w:ascii="Aino" w:hAnsi="Aino"/>
          <w:lang w:val="et-EE"/>
        </w:rPr>
        <w:t xml:space="preserve"> võimendatud desinformatsioon on nii Eesti kui meie rahvusvaheliste liitlaste igapäevane reaalsus. </w:t>
      </w:r>
      <w:r>
        <w:rPr>
          <w:rFonts w:ascii="Aino" w:hAnsi="Aino"/>
          <w:i/>
          <w:iCs/>
          <w:color w:val="002060"/>
          <w:lang w:val="et-EE"/>
        </w:rPr>
        <w:t xml:space="preserve">Digiriigi toimepidevus, turvaline andmehaldus, ja küberturvalisus ei ole enam tehniline haldusküsimus, vaid riikliku </w:t>
      </w:r>
      <w:r>
        <w:rPr>
          <w:rFonts w:ascii="Aino" w:hAnsi="Aino"/>
          <w:i/>
          <w:iCs/>
          <w:color w:val="002060"/>
          <w:lang w:val="et-EE"/>
        </w:rPr>
        <w:lastRenderedPageBreak/>
        <w:t>ellujäämise eeltingimus</w:t>
      </w:r>
      <w:r>
        <w:rPr>
          <w:rFonts w:ascii="Aino" w:hAnsi="Aino"/>
          <w:color w:val="002060"/>
          <w:lang w:val="et-EE"/>
        </w:rPr>
        <w:t xml:space="preserve">. </w:t>
      </w:r>
      <w:r>
        <w:rPr>
          <w:rFonts w:ascii="Aino" w:hAnsi="Aino"/>
          <w:lang w:val="et-EE"/>
        </w:rPr>
        <w:t>Eesti peab suutma tagada suveräänse arvutusvõime, turvalise andmetaristu, ja vastupanuvõime hübriidrünnakutele.</w:t>
      </w:r>
    </w:p>
    <w:p w14:paraId="43D11EFB" w14:textId="77777777" w:rsidR="00CC766E" w:rsidRDefault="00CC766E">
      <w:pPr>
        <w:rPr>
          <w:rFonts w:ascii="Aino" w:hAnsi="Aino"/>
          <w:lang w:val="et-EE"/>
        </w:rPr>
      </w:pPr>
    </w:p>
    <w:p w14:paraId="43D11EFC" w14:textId="77777777" w:rsidR="00CC766E" w:rsidRDefault="00E9532E">
      <w:r>
        <w:rPr>
          <w:rFonts w:ascii="Aino" w:hAnsi="Aino"/>
          <w:b/>
          <w:lang w:val="et-EE"/>
        </w:rPr>
        <w:t xml:space="preserve">3. Majanduse digitaalne lõhe </w:t>
      </w:r>
      <w:r>
        <w:rPr>
          <w:rFonts w:ascii="Aino" w:hAnsi="Aino"/>
          <w:b/>
          <w:bCs/>
          <w:lang w:val="et-EE"/>
        </w:rPr>
        <w:t>ja vähearenenud andmemajandus</w:t>
      </w:r>
      <w:r>
        <w:rPr>
          <w:rFonts w:ascii="Aino" w:hAnsi="Aino"/>
          <w:lang w:val="et-EE"/>
        </w:rPr>
        <w:t xml:space="preserve"> Vastuolu meie maailmatasemel IKT ja idusektori ja vähedigitaalse traditsioonilise majanduse vahel on muutunud akuutseks haavatavuseks</w:t>
      </w:r>
      <w:r>
        <w:rPr>
          <w:rFonts w:ascii="Aino" w:hAnsi="Aino"/>
          <w:i/>
          <w:lang w:val="et-EE"/>
        </w:rPr>
        <w:t xml:space="preserve">. </w:t>
      </w:r>
      <w:r>
        <w:rPr>
          <w:rFonts w:ascii="Aino" w:hAnsi="Aino"/>
          <w:lang w:val="et-EE"/>
        </w:rPr>
        <w:t xml:space="preserve">Ettevõtted ei kasuta süsteemselt andmeid ega tehisaru, mis võimaldaksid parimaid teenuseid pakkuda ning otsuseid teha. </w:t>
      </w:r>
      <w:r>
        <w:rPr>
          <w:rFonts w:ascii="Aino" w:hAnsi="Aino"/>
          <w:i/>
          <w:iCs/>
          <w:color w:val="002060"/>
          <w:lang w:val="et-EE"/>
        </w:rPr>
        <w:t>Tehisaru</w:t>
      </w:r>
      <w:r>
        <w:rPr>
          <w:rFonts w:ascii="Aino" w:hAnsi="Aino"/>
          <w:i/>
          <w:color w:val="002060"/>
          <w:lang w:val="et-EE"/>
        </w:rPr>
        <w:t xml:space="preserve"> ajastul võidavad riigid, kes rakendavad nutikaid lahendusi k</w:t>
      </w:r>
      <w:r>
        <w:rPr>
          <w:rFonts w:ascii="Aino" w:hAnsi="Aino"/>
          <w:i/>
          <w:iCs/>
          <w:color w:val="002060"/>
          <w:lang w:val="et-EE"/>
        </w:rPr>
        <w:t>ogu majanduses, mitte üksnes tehnoloogiaettevõtetes</w:t>
      </w:r>
      <w:r>
        <w:rPr>
          <w:rFonts w:ascii="Aino" w:hAnsi="Aino"/>
          <w:color w:val="002060"/>
          <w:lang w:val="et-EE"/>
        </w:rPr>
        <w:t xml:space="preserve">. </w:t>
      </w:r>
      <w:r>
        <w:rPr>
          <w:rFonts w:ascii="Aino" w:hAnsi="Aino"/>
          <w:lang w:val="et-EE"/>
        </w:rPr>
        <w:t>Riigi ja erasektori koostöö fookus peab laienema idufirmade toetamiselt kogu majanduse laiahaardelisele digitaliseerimisele ning andme- ja tehisaru võimekuse tõstmisele. Ainult nii tekib laiapõhjaline andmemajandus, mis toetab Eesti rahvusvahelist konkurentsivõimet.</w:t>
      </w:r>
    </w:p>
    <w:p w14:paraId="43D11EFD" w14:textId="77777777" w:rsidR="00CC766E" w:rsidRDefault="00CC766E">
      <w:pPr>
        <w:rPr>
          <w:rFonts w:ascii="Aino" w:hAnsi="Aino"/>
          <w:lang w:val="et-EE"/>
        </w:rPr>
      </w:pPr>
    </w:p>
    <w:p w14:paraId="43D11EFE" w14:textId="77777777" w:rsidR="00CC766E" w:rsidRDefault="00E9532E">
      <w:r>
        <w:rPr>
          <w:rFonts w:ascii="Aino" w:hAnsi="Aino"/>
          <w:b/>
          <w:bCs/>
          <w:lang w:val="et-EE"/>
        </w:rPr>
        <w:t xml:space="preserve">4. Avaliku sektori teenuste killustatus </w:t>
      </w:r>
      <w:r>
        <w:rPr>
          <w:rFonts w:ascii="Aino" w:hAnsi="Aino"/>
          <w:lang w:val="et-EE"/>
        </w:rPr>
        <w:t xml:space="preserve">Eesti kui digiliidri peamine siseriiklik pidur on IKT-teenuste krooniline killustatus. </w:t>
      </w:r>
      <w:r>
        <w:rPr>
          <w:rFonts w:ascii="Aino" w:hAnsi="Aino"/>
          <w:i/>
          <w:iCs/>
          <w:color w:val="002060"/>
          <w:lang w:val="et-EE"/>
        </w:rPr>
        <w:t xml:space="preserve">Tuleviku proaktiivne riik nõuab platvormipõhist lähenemist ja radikaalset koostalitlust, mida toetavad andmete </w:t>
      </w:r>
      <w:proofErr w:type="spellStart"/>
      <w:r>
        <w:rPr>
          <w:rFonts w:ascii="Aino" w:hAnsi="Aino"/>
          <w:i/>
          <w:iCs/>
          <w:color w:val="002060"/>
          <w:lang w:val="et-EE"/>
        </w:rPr>
        <w:t>väärindamine</w:t>
      </w:r>
      <w:proofErr w:type="spellEnd"/>
      <w:r>
        <w:rPr>
          <w:rFonts w:ascii="Aino" w:hAnsi="Aino"/>
          <w:i/>
          <w:iCs/>
          <w:color w:val="002060"/>
          <w:lang w:val="et-EE"/>
        </w:rPr>
        <w:t>, privaatsuskaitse ning taaskasutatavad tarkvaralahendused ja komponendid.</w:t>
      </w:r>
      <w:r>
        <w:rPr>
          <w:rFonts w:ascii="Aino" w:hAnsi="Aino"/>
          <w:color w:val="002060"/>
          <w:lang w:val="et-EE"/>
        </w:rPr>
        <w:t xml:space="preserve"> </w:t>
      </w:r>
      <w:r>
        <w:rPr>
          <w:rFonts w:ascii="Aino" w:hAnsi="Aino"/>
          <w:lang w:val="et-EE"/>
        </w:rPr>
        <w:t>Tänased dubleerivad andmekorjed ja erilahendused on ressursikulu ja julgeolekurisk.</w:t>
      </w:r>
      <w:bookmarkStart w:id="2" w:name="_xmmhk8ljw8cp"/>
      <w:bookmarkEnd w:id="2"/>
    </w:p>
    <w:p w14:paraId="43D11EFF" w14:textId="77777777" w:rsidR="00CC766E" w:rsidRDefault="00CC766E">
      <w:pPr>
        <w:rPr>
          <w:rFonts w:ascii="Aino" w:hAnsi="Aino"/>
          <w:lang w:val="et-EE"/>
        </w:rPr>
      </w:pPr>
    </w:p>
    <w:p w14:paraId="43D11F00" w14:textId="77777777" w:rsidR="00CC766E" w:rsidRDefault="00E9532E">
      <w:pPr>
        <w:pStyle w:val="Pealkiri2"/>
        <w:rPr>
          <w:rFonts w:ascii="Aino" w:hAnsi="Aino"/>
          <w:lang w:val="et-EE"/>
        </w:rPr>
      </w:pPr>
      <w:bookmarkStart w:id="3" w:name="_6bq0h9mte4jp"/>
      <w:bookmarkEnd w:id="3"/>
      <w:r>
        <w:rPr>
          <w:rFonts w:ascii="Aino" w:hAnsi="Aino"/>
          <w:lang w:val="et-EE"/>
        </w:rPr>
        <w:t>Kuidas edasi?</w:t>
      </w:r>
    </w:p>
    <w:p w14:paraId="43D11F01" w14:textId="77777777" w:rsidR="00CC766E" w:rsidRDefault="00E9532E">
      <w:pPr>
        <w:rPr>
          <w:rFonts w:ascii="Aino" w:hAnsi="Aino"/>
          <w:lang w:val="et-EE"/>
        </w:rPr>
      </w:pPr>
      <w:r>
        <w:rPr>
          <w:rFonts w:ascii="Aino" w:hAnsi="Aino"/>
          <w:lang w:val="et-EE"/>
        </w:rPr>
        <w:t xml:space="preserve">Eesti rahvusvaheline maine silmapaistva ja pika kogemusega digiliidrina seab meile kõrged ootused, kuid see hajub kiiresti, kui Eesti ei juhi järgmist murrangut digitaalses riigijuhtimises. Tulevikku vaataval Eestil on ainulaadne võimalus olla globaalseks eestvedajaks tehisaru lahenduste kasutuselevõtul, Euroopa digikukru, privaatsuskaitse tehnoloogiate, eriti andmekorralduse ja tehisaru eetilise ja turvalise rakendamise debatis nii </w:t>
      </w:r>
      <w:proofErr w:type="spellStart"/>
      <w:r>
        <w:rPr>
          <w:rFonts w:ascii="Aino" w:hAnsi="Aino"/>
          <w:lang w:val="et-EE"/>
        </w:rPr>
        <w:t>lähiregioonis</w:t>
      </w:r>
      <w:proofErr w:type="spellEnd"/>
      <w:r>
        <w:rPr>
          <w:rFonts w:ascii="Aino" w:hAnsi="Aino"/>
          <w:lang w:val="et-EE"/>
        </w:rPr>
        <w:t xml:space="preserve">, Euroopa Liidus, kui globaalselt. Sealhulgas oleme võtmepartneriks meie lähematele liitlastele nagu Ukrainale avaliku sektori, </w:t>
      </w:r>
      <w:proofErr w:type="spellStart"/>
      <w:r>
        <w:rPr>
          <w:rFonts w:ascii="Aino" w:hAnsi="Aino"/>
          <w:lang w:val="et-EE"/>
        </w:rPr>
        <w:t>küberkaitse</w:t>
      </w:r>
      <w:proofErr w:type="spellEnd"/>
      <w:r>
        <w:rPr>
          <w:rFonts w:ascii="Aino" w:hAnsi="Aino"/>
          <w:lang w:val="et-EE"/>
        </w:rPr>
        <w:t xml:space="preserve"> ning digivõimekuste kaasajastamisel ja arendamisel.</w:t>
      </w:r>
    </w:p>
    <w:p w14:paraId="43D11F02" w14:textId="77777777" w:rsidR="00CC766E" w:rsidRDefault="00CC766E">
      <w:pPr>
        <w:rPr>
          <w:rFonts w:ascii="Aino" w:hAnsi="Aino"/>
          <w:lang w:val="et-EE"/>
        </w:rPr>
      </w:pPr>
    </w:p>
    <w:p w14:paraId="43D11F03" w14:textId="77777777" w:rsidR="00CC766E" w:rsidRDefault="00E9532E">
      <w:pPr>
        <w:pStyle w:val="Pealkiri2"/>
        <w:rPr>
          <w:rFonts w:ascii="Aino" w:hAnsi="Aino"/>
          <w:lang w:val="et-EE"/>
        </w:rPr>
      </w:pPr>
      <w:bookmarkStart w:id="4" w:name="_le33vrlqrets"/>
      <w:bookmarkEnd w:id="4"/>
      <w:r>
        <w:rPr>
          <w:rFonts w:ascii="Aino" w:hAnsi="Aino"/>
          <w:lang w:val="et-EE"/>
        </w:rPr>
        <w:t>Põhimõtted</w:t>
      </w:r>
    </w:p>
    <w:p w14:paraId="43D11F04" w14:textId="77777777" w:rsidR="00CC766E" w:rsidRDefault="00E9532E">
      <w:pPr>
        <w:rPr>
          <w:rFonts w:ascii="Aino" w:hAnsi="Aino"/>
          <w:lang w:val="et-EE"/>
        </w:rPr>
      </w:pPr>
      <w:r>
        <w:rPr>
          <w:rFonts w:ascii="Aino" w:hAnsi="Aino"/>
          <w:lang w:val="et-EE"/>
        </w:rPr>
        <w:t>Tegevustest digiühiskonna arendusteekonnal aastani 2035 juhindume selgetest ja kindlatest põhimõtetest, mis on järgnevad:</w:t>
      </w:r>
    </w:p>
    <w:tbl>
      <w:tblPr>
        <w:tblW w:w="10522" w:type="dxa"/>
        <w:tblLayout w:type="fixed"/>
        <w:tblCellMar>
          <w:left w:w="10" w:type="dxa"/>
          <w:right w:w="10" w:type="dxa"/>
        </w:tblCellMar>
        <w:tblLook w:val="04A0" w:firstRow="1" w:lastRow="0" w:firstColumn="1" w:lastColumn="0" w:noHBand="0" w:noVBand="1"/>
      </w:tblPr>
      <w:tblGrid>
        <w:gridCol w:w="2340"/>
        <w:gridCol w:w="2910"/>
        <w:gridCol w:w="1770"/>
        <w:gridCol w:w="3502"/>
      </w:tblGrid>
      <w:tr w:rsidR="00CC766E" w14:paraId="43D11F09" w14:textId="77777777">
        <w:trPr>
          <w:trHeight w:val="515"/>
        </w:trPr>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05" w14:textId="77777777" w:rsidR="00CC766E" w:rsidRDefault="00E9532E">
            <w:pPr>
              <w:jc w:val="left"/>
              <w:rPr>
                <w:rFonts w:ascii="Aino" w:hAnsi="Aino"/>
                <w:b/>
                <w:bCs/>
                <w:sz w:val="16"/>
                <w:szCs w:val="16"/>
                <w:lang w:val="et-EE"/>
              </w:rPr>
            </w:pPr>
            <w:proofErr w:type="spellStart"/>
            <w:r>
              <w:rPr>
                <w:rFonts w:ascii="Aino" w:hAnsi="Aino"/>
                <w:b/>
                <w:bCs/>
                <w:sz w:val="16"/>
                <w:szCs w:val="16"/>
                <w:lang w:val="et-EE"/>
              </w:rPr>
              <w:t>Inimkesksus</w:t>
            </w:r>
            <w:proofErr w:type="spellEnd"/>
            <w:r>
              <w:rPr>
                <w:rFonts w:ascii="Aino" w:hAnsi="Aino"/>
                <w:b/>
                <w:bCs/>
                <w:sz w:val="16"/>
                <w:szCs w:val="16"/>
                <w:lang w:val="et-EE"/>
              </w:rPr>
              <w:t xml:space="preserve"> ja põhiõigused</w:t>
            </w:r>
          </w:p>
        </w:tc>
        <w:tc>
          <w:tcPr>
            <w:tcW w:w="291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06" w14:textId="77777777" w:rsidR="00CC766E" w:rsidRDefault="00E9532E">
            <w:pPr>
              <w:rPr>
                <w:rFonts w:ascii="Aino" w:hAnsi="Aino"/>
                <w:sz w:val="16"/>
                <w:szCs w:val="16"/>
                <w:lang w:val="et-EE"/>
              </w:rPr>
            </w:pPr>
            <w:r>
              <w:rPr>
                <w:rFonts w:ascii="Aino" w:hAnsi="Aino"/>
                <w:sz w:val="16"/>
                <w:szCs w:val="16"/>
                <w:lang w:val="et-EE"/>
              </w:rPr>
              <w:t>Kaitseme põhiõigusi, tagame läbipaistva andmetöötluse ja võrdse ligipääsu digiteenustele kõigile ühiskonna liikmetele.</w:t>
            </w:r>
          </w:p>
        </w:tc>
        <w:tc>
          <w:tcPr>
            <w:tcW w:w="17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07" w14:textId="77777777" w:rsidR="00CC766E" w:rsidRDefault="00E9532E">
            <w:pPr>
              <w:rPr>
                <w:rFonts w:ascii="Aino" w:hAnsi="Aino"/>
                <w:b/>
                <w:sz w:val="16"/>
                <w:lang w:val="et-EE"/>
              </w:rPr>
            </w:pPr>
            <w:r>
              <w:rPr>
                <w:rFonts w:ascii="Aino" w:hAnsi="Aino"/>
                <w:b/>
                <w:sz w:val="16"/>
                <w:lang w:val="et-EE"/>
              </w:rPr>
              <w:t>Pidev uuendusmeelsus</w:t>
            </w:r>
          </w:p>
        </w:tc>
        <w:tc>
          <w:tcPr>
            <w:tcW w:w="350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08" w14:textId="77777777" w:rsidR="00CC766E" w:rsidRDefault="00E9532E">
            <w:pPr>
              <w:rPr>
                <w:rFonts w:ascii="Aino" w:hAnsi="Aino"/>
                <w:sz w:val="16"/>
                <w:lang w:val="et-EE"/>
              </w:rPr>
            </w:pPr>
            <w:r>
              <w:rPr>
                <w:rFonts w:ascii="Aino" w:hAnsi="Aino"/>
                <w:sz w:val="16"/>
                <w:lang w:val="et-EE"/>
              </w:rPr>
              <w:t>Otsime alati tõhusamaid lahendusi ja julgeme nutikalt katsetada.</w:t>
            </w:r>
          </w:p>
        </w:tc>
      </w:tr>
      <w:tr w:rsidR="00CC766E" w14:paraId="43D11F0E" w14:textId="77777777">
        <w:trPr>
          <w:trHeight w:val="515"/>
        </w:trPr>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0A" w14:textId="77777777" w:rsidR="00CC766E" w:rsidRDefault="00E9532E">
            <w:pPr>
              <w:jc w:val="left"/>
              <w:rPr>
                <w:rFonts w:ascii="Aino" w:hAnsi="Aino"/>
                <w:b/>
                <w:sz w:val="16"/>
                <w:lang w:val="et-EE"/>
              </w:rPr>
            </w:pPr>
            <w:r>
              <w:rPr>
                <w:rFonts w:ascii="Aino" w:hAnsi="Aino"/>
                <w:b/>
                <w:sz w:val="16"/>
                <w:lang w:val="et-EE"/>
              </w:rPr>
              <w:t>Eesti keel ja kultuur</w:t>
            </w:r>
          </w:p>
        </w:tc>
        <w:tc>
          <w:tcPr>
            <w:tcW w:w="291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0B" w14:textId="77777777" w:rsidR="00CC766E" w:rsidRDefault="00E9532E">
            <w:pPr>
              <w:rPr>
                <w:rFonts w:ascii="Aino" w:hAnsi="Aino"/>
                <w:sz w:val="16"/>
                <w:szCs w:val="16"/>
                <w:lang w:val="et-EE"/>
              </w:rPr>
            </w:pPr>
            <w:r>
              <w:rPr>
                <w:rFonts w:ascii="Aino" w:hAnsi="Aino"/>
                <w:sz w:val="16"/>
                <w:szCs w:val="16"/>
                <w:lang w:val="et-EE"/>
              </w:rPr>
              <w:t>Tagame eesti keele ja kultuuri elujõu digiruumis, sh globaalsetes tehisarulahendustes.</w:t>
            </w:r>
          </w:p>
        </w:tc>
        <w:tc>
          <w:tcPr>
            <w:tcW w:w="17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0C" w14:textId="77777777" w:rsidR="00CC766E" w:rsidRDefault="00E9532E">
            <w:pPr>
              <w:rPr>
                <w:rFonts w:ascii="Aino" w:hAnsi="Aino"/>
                <w:b/>
                <w:sz w:val="16"/>
                <w:lang w:val="et-EE"/>
              </w:rPr>
            </w:pPr>
            <w:r>
              <w:rPr>
                <w:rFonts w:ascii="Aino" w:hAnsi="Aino"/>
                <w:b/>
                <w:sz w:val="16"/>
                <w:lang w:val="et-EE"/>
              </w:rPr>
              <w:t>Roheline fookus</w:t>
            </w:r>
          </w:p>
        </w:tc>
        <w:tc>
          <w:tcPr>
            <w:tcW w:w="350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0D" w14:textId="77777777" w:rsidR="00CC766E" w:rsidRDefault="00E9532E">
            <w:r>
              <w:rPr>
                <w:rFonts w:ascii="Aino" w:hAnsi="Aino"/>
                <w:sz w:val="16"/>
                <w:szCs w:val="16"/>
                <w:lang w:val="et-EE"/>
              </w:rPr>
              <w:t>Tagame tehnoloogia ning taristu keskkonnasäästlikkuse ja r</w:t>
            </w:r>
            <w:r>
              <w:rPr>
                <w:rFonts w:ascii="Aino" w:hAnsi="Aino"/>
                <w:sz w:val="16"/>
                <w:lang w:val="et-EE"/>
              </w:rPr>
              <w:t>akendame digilahendusi kliima- ja keskkonnaeesmärkide saavutamiseks.</w:t>
            </w:r>
          </w:p>
        </w:tc>
      </w:tr>
      <w:tr w:rsidR="00CC766E" w14:paraId="43D11F13" w14:textId="77777777">
        <w:trPr>
          <w:trHeight w:val="515"/>
        </w:trPr>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0F" w14:textId="77777777" w:rsidR="00CC766E" w:rsidRDefault="00E9532E">
            <w:pPr>
              <w:jc w:val="left"/>
              <w:rPr>
                <w:rFonts w:ascii="Aino" w:hAnsi="Aino"/>
                <w:b/>
                <w:sz w:val="16"/>
                <w:lang w:val="et-EE"/>
              </w:rPr>
            </w:pPr>
            <w:r>
              <w:rPr>
                <w:rFonts w:ascii="Aino" w:hAnsi="Aino"/>
                <w:b/>
                <w:sz w:val="16"/>
                <w:lang w:val="et-EE"/>
              </w:rPr>
              <w:t>Usaldus ja ennetus</w:t>
            </w:r>
          </w:p>
        </w:tc>
        <w:tc>
          <w:tcPr>
            <w:tcW w:w="291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10" w14:textId="77777777" w:rsidR="00CC766E" w:rsidRDefault="00E9532E">
            <w:pPr>
              <w:rPr>
                <w:rFonts w:ascii="Aino" w:hAnsi="Aino"/>
                <w:sz w:val="16"/>
                <w:lang w:val="et-EE"/>
              </w:rPr>
            </w:pPr>
            <w:r>
              <w:rPr>
                <w:rFonts w:ascii="Aino" w:hAnsi="Aino"/>
                <w:sz w:val="16"/>
                <w:lang w:val="et-EE"/>
              </w:rPr>
              <w:t>Juhime riske  läbipaistvalt, eelistades ennetust tagajärgedele.</w:t>
            </w:r>
          </w:p>
        </w:tc>
        <w:tc>
          <w:tcPr>
            <w:tcW w:w="17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11" w14:textId="77777777" w:rsidR="00CC766E" w:rsidRDefault="00E9532E">
            <w:pPr>
              <w:rPr>
                <w:rFonts w:ascii="Aino" w:hAnsi="Aino"/>
                <w:b/>
                <w:sz w:val="16"/>
                <w:lang w:val="et-EE"/>
              </w:rPr>
            </w:pPr>
            <w:r>
              <w:rPr>
                <w:rFonts w:ascii="Aino" w:hAnsi="Aino"/>
                <w:b/>
                <w:sz w:val="16"/>
                <w:lang w:val="et-EE"/>
              </w:rPr>
              <w:t>Katkematu toimepidevus</w:t>
            </w:r>
          </w:p>
        </w:tc>
        <w:tc>
          <w:tcPr>
            <w:tcW w:w="350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12" w14:textId="77777777" w:rsidR="00CC766E" w:rsidRDefault="00E9532E">
            <w:pPr>
              <w:rPr>
                <w:rFonts w:ascii="Aino" w:hAnsi="Aino"/>
                <w:sz w:val="16"/>
                <w:lang w:val="et-EE"/>
              </w:rPr>
            </w:pPr>
            <w:r>
              <w:rPr>
                <w:rFonts w:ascii="Aino" w:hAnsi="Aino"/>
                <w:sz w:val="16"/>
                <w:lang w:val="et-EE"/>
              </w:rPr>
              <w:t>Tagame digitaristu ja teenuste töökindluse ka kõige keerulisemates oludes.</w:t>
            </w:r>
          </w:p>
        </w:tc>
      </w:tr>
      <w:tr w:rsidR="00CC766E" w14:paraId="43D11F18" w14:textId="77777777">
        <w:trPr>
          <w:trHeight w:val="515"/>
        </w:trPr>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14" w14:textId="77777777" w:rsidR="00CC766E" w:rsidRDefault="00E9532E">
            <w:pPr>
              <w:jc w:val="left"/>
              <w:rPr>
                <w:rFonts w:ascii="Aino" w:hAnsi="Aino"/>
                <w:b/>
                <w:sz w:val="16"/>
                <w:lang w:val="et-EE"/>
              </w:rPr>
            </w:pPr>
            <w:r>
              <w:rPr>
                <w:rFonts w:ascii="Aino" w:hAnsi="Aino"/>
                <w:b/>
                <w:sz w:val="16"/>
                <w:lang w:val="et-EE"/>
              </w:rPr>
              <w:t>Tehnoloogianeutraalsus</w:t>
            </w:r>
          </w:p>
        </w:tc>
        <w:tc>
          <w:tcPr>
            <w:tcW w:w="291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15" w14:textId="77777777" w:rsidR="00CC766E" w:rsidRDefault="00E9532E">
            <w:pPr>
              <w:rPr>
                <w:rFonts w:ascii="Aino" w:hAnsi="Aino"/>
                <w:sz w:val="16"/>
                <w:lang w:val="et-EE"/>
              </w:rPr>
            </w:pPr>
            <w:r>
              <w:rPr>
                <w:rFonts w:ascii="Aino" w:hAnsi="Aino"/>
                <w:sz w:val="16"/>
                <w:lang w:val="et-EE"/>
              </w:rPr>
              <w:t>Keskendume parimale tulemusele, eelistades avatud standardeid ja innovatsiooni.</w:t>
            </w:r>
          </w:p>
        </w:tc>
        <w:tc>
          <w:tcPr>
            <w:tcW w:w="17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16" w14:textId="77777777" w:rsidR="00CC766E" w:rsidRDefault="00E9532E">
            <w:pPr>
              <w:rPr>
                <w:rFonts w:ascii="Aino" w:hAnsi="Aino"/>
                <w:b/>
                <w:sz w:val="16"/>
                <w:lang w:val="et-EE"/>
              </w:rPr>
            </w:pPr>
            <w:r>
              <w:rPr>
                <w:rFonts w:ascii="Aino" w:hAnsi="Aino"/>
                <w:b/>
                <w:sz w:val="16"/>
                <w:lang w:val="et-EE"/>
              </w:rPr>
              <w:t>Kaasav IKT-sektor</w:t>
            </w:r>
          </w:p>
        </w:tc>
        <w:tc>
          <w:tcPr>
            <w:tcW w:w="350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17" w14:textId="77777777" w:rsidR="00CC766E" w:rsidRDefault="00E9532E">
            <w:pPr>
              <w:rPr>
                <w:rFonts w:ascii="Aino" w:hAnsi="Aino"/>
                <w:sz w:val="16"/>
                <w:lang w:val="et-EE"/>
              </w:rPr>
            </w:pPr>
            <w:r>
              <w:rPr>
                <w:rFonts w:ascii="Aino" w:hAnsi="Aino"/>
                <w:sz w:val="16"/>
                <w:lang w:val="et-EE"/>
              </w:rPr>
              <w:t>Suurendame IKT-sektori mitmekesisust, aktiivselt kaasates nii noori, eakaid naisi, kui ka erivajadustega inimesi.</w:t>
            </w:r>
          </w:p>
        </w:tc>
      </w:tr>
      <w:tr w:rsidR="00CC766E" w14:paraId="43D11F1D" w14:textId="77777777">
        <w:trPr>
          <w:trHeight w:val="515"/>
        </w:trPr>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19" w14:textId="77777777" w:rsidR="00CC766E" w:rsidRDefault="00E9532E">
            <w:pPr>
              <w:jc w:val="left"/>
              <w:rPr>
                <w:rFonts w:ascii="Aino" w:hAnsi="Aino"/>
                <w:b/>
                <w:sz w:val="16"/>
                <w:lang w:val="et-EE"/>
              </w:rPr>
            </w:pPr>
            <w:r>
              <w:rPr>
                <w:rFonts w:ascii="Aino" w:hAnsi="Aino"/>
                <w:b/>
                <w:sz w:val="16"/>
                <w:lang w:val="et-EE"/>
              </w:rPr>
              <w:t>Nutikas koostöö</w:t>
            </w:r>
          </w:p>
        </w:tc>
        <w:tc>
          <w:tcPr>
            <w:tcW w:w="291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1A" w14:textId="77777777" w:rsidR="00CC766E" w:rsidRDefault="00E9532E">
            <w:pPr>
              <w:rPr>
                <w:rFonts w:ascii="Aino" w:hAnsi="Aino"/>
                <w:sz w:val="16"/>
                <w:szCs w:val="16"/>
                <w:lang w:val="et-EE"/>
              </w:rPr>
            </w:pPr>
            <w:r>
              <w:rPr>
                <w:rFonts w:ascii="Aino" w:hAnsi="Aino"/>
                <w:sz w:val="16"/>
                <w:szCs w:val="16"/>
                <w:lang w:val="et-EE"/>
              </w:rPr>
              <w:t>Ehitame digiühiskonda sektorite-üleselt ja toetame Eesti digi-innovatsiooni rahvusvahelist eksporti.</w:t>
            </w:r>
          </w:p>
        </w:tc>
        <w:tc>
          <w:tcPr>
            <w:tcW w:w="17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1B" w14:textId="77777777" w:rsidR="00CC766E" w:rsidRDefault="00E9532E">
            <w:pPr>
              <w:rPr>
                <w:rFonts w:ascii="Aino" w:hAnsi="Aino"/>
                <w:b/>
                <w:sz w:val="16"/>
                <w:lang w:val="et-EE"/>
              </w:rPr>
            </w:pPr>
            <w:r>
              <w:rPr>
                <w:rFonts w:ascii="Aino" w:hAnsi="Aino"/>
                <w:b/>
                <w:sz w:val="16"/>
                <w:lang w:val="et-EE"/>
              </w:rPr>
              <w:t>Elukestev digipädevus</w:t>
            </w:r>
          </w:p>
        </w:tc>
        <w:tc>
          <w:tcPr>
            <w:tcW w:w="350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1C" w14:textId="77777777" w:rsidR="00CC766E" w:rsidRDefault="00E9532E">
            <w:pPr>
              <w:rPr>
                <w:rFonts w:ascii="Aino" w:hAnsi="Aino"/>
                <w:sz w:val="16"/>
                <w:lang w:val="et-EE"/>
              </w:rPr>
            </w:pPr>
            <w:r>
              <w:rPr>
                <w:rFonts w:ascii="Aino" w:hAnsi="Aino"/>
                <w:sz w:val="16"/>
                <w:lang w:val="et-EE"/>
              </w:rPr>
              <w:t>Väärtustame digi- ja andmeoskusi kui tehisaru ajastu ja küberjulgeoleku tagatist.</w:t>
            </w:r>
          </w:p>
        </w:tc>
      </w:tr>
    </w:tbl>
    <w:p w14:paraId="43D11F1E" w14:textId="77777777" w:rsidR="00CC766E" w:rsidRDefault="00E9532E">
      <w:pPr>
        <w:pStyle w:val="Pealkiri2"/>
        <w:rPr>
          <w:rFonts w:ascii="Aino" w:hAnsi="Aino"/>
          <w:lang w:val="et-EE"/>
        </w:rPr>
      </w:pPr>
      <w:bookmarkStart w:id="5" w:name="_4uolwa9fegog"/>
      <w:bookmarkEnd w:id="5"/>
      <w:r>
        <w:rPr>
          <w:rFonts w:ascii="Aino" w:hAnsi="Aino"/>
          <w:lang w:val="et-EE"/>
        </w:rPr>
        <w:br/>
      </w:r>
      <w:bookmarkStart w:id="6" w:name="_9b9e6yuofrgz"/>
      <w:bookmarkStart w:id="7" w:name="_y34lj1iiotj3"/>
      <w:bookmarkEnd w:id="6"/>
      <w:bookmarkEnd w:id="7"/>
      <w:r>
        <w:rPr>
          <w:rFonts w:ascii="Aino" w:hAnsi="Aino"/>
          <w:lang w:val="et-EE"/>
        </w:rPr>
        <w:t>Alaeesmärk I. Maailma parim digiriigi kasutajakogemus</w:t>
      </w:r>
    </w:p>
    <w:p w14:paraId="43D11F1F" w14:textId="77777777" w:rsidR="00CC766E" w:rsidRDefault="00E9532E">
      <w:r>
        <w:rPr>
          <w:rFonts w:ascii="Aino" w:hAnsi="Aino"/>
          <w:lang w:val="et-EE"/>
        </w:rPr>
        <w:t>Eesti on</w:t>
      </w:r>
      <w:r>
        <w:rPr>
          <w:lang w:val="et-EE"/>
        </w:rPr>
        <w:t xml:space="preserve"> </w:t>
      </w:r>
      <w:proofErr w:type="spellStart"/>
      <w:r>
        <w:rPr>
          <w:lang w:val="et-EE"/>
        </w:rPr>
        <w:t>inimkeskne</w:t>
      </w:r>
      <w:proofErr w:type="spellEnd"/>
      <w:r>
        <w:rPr>
          <w:lang w:val="et-EE"/>
        </w:rPr>
        <w:t>, usaldusväärne, nutikas ja hukukindel digiühiskond</w:t>
      </w:r>
      <w:r>
        <w:rPr>
          <w:rFonts w:ascii="Aino" w:hAnsi="Aino"/>
          <w:lang w:val="et-EE"/>
        </w:rPr>
        <w:t xml:space="preserve">, mis töötab sujuvalt ja tõhusalt. Meie eesmärk on </w:t>
      </w:r>
      <w:r>
        <w:rPr>
          <w:rFonts w:ascii="Aino" w:hAnsi="Aino"/>
          <w:b/>
          <w:bCs/>
          <w:lang w:val="et-EE"/>
        </w:rPr>
        <w:t>olla jätkuvalt maailmas digiarengu liider,</w:t>
      </w:r>
      <w:r>
        <w:rPr>
          <w:rFonts w:ascii="Aino" w:hAnsi="Aino"/>
          <w:lang w:val="et-EE"/>
        </w:rPr>
        <w:t xml:space="preserve"> tuginedes kvaliteetsetele ja kättesaadavatele andmetele, kindlale õigusruumile, turvalistele platvormidele, tugevale kompetentsile ja rahvusvahelisele koostööle.</w:t>
      </w:r>
      <w:r>
        <w:rPr>
          <w:rFonts w:ascii="Aino" w:hAnsi="Aino"/>
          <w:sz w:val="18"/>
          <w:szCs w:val="18"/>
          <w:lang w:val="et-EE"/>
        </w:rPr>
        <w:t xml:space="preserve"> </w:t>
      </w:r>
      <w:r>
        <w:rPr>
          <w:rFonts w:ascii="Aino" w:hAnsi="Aino"/>
          <w:lang w:val="et-EE"/>
        </w:rPr>
        <w:t>Selle eesmärgi saavutamiseks viime ellu neli tegevussuunda:</w:t>
      </w:r>
    </w:p>
    <w:p w14:paraId="43D11F20" w14:textId="77777777" w:rsidR="00CC766E" w:rsidRDefault="00E9532E">
      <w:r>
        <w:rPr>
          <w:lang w:val="et-EE"/>
        </w:rPr>
        <w:br/>
      </w:r>
      <w:r>
        <w:rPr>
          <w:rFonts w:ascii="Aino" w:hAnsi="Aino"/>
          <w:b/>
          <w:lang w:val="et-EE"/>
        </w:rPr>
        <w:t xml:space="preserve">Mõõdik: Avalike digiteenustega rahulolu </w:t>
      </w:r>
      <w:r>
        <w:rPr>
          <w:rFonts w:ascii="Aino" w:hAnsi="Aino"/>
          <w:bCs/>
          <w:i/>
          <w:iCs/>
          <w:sz w:val="18"/>
          <w:szCs w:val="18"/>
          <w:lang w:val="et-EE"/>
        </w:rPr>
        <w:t>(Allikas teenuste kataloog, JDM)</w:t>
      </w:r>
    </w:p>
    <w:p w14:paraId="43D11F21" w14:textId="77777777" w:rsidR="00CC766E" w:rsidRDefault="00CC766E">
      <w:pPr>
        <w:rPr>
          <w:rFonts w:ascii="Aino" w:hAnsi="Aino"/>
          <w:lang w:val="et-EE"/>
        </w:rPr>
      </w:pPr>
    </w:p>
    <w:tbl>
      <w:tblPr>
        <w:tblW w:w="10702" w:type="dxa"/>
        <w:tblLayout w:type="fixed"/>
        <w:tblCellMar>
          <w:left w:w="10" w:type="dxa"/>
          <w:right w:w="10" w:type="dxa"/>
        </w:tblCellMar>
        <w:tblLook w:val="04A0" w:firstRow="1" w:lastRow="0" w:firstColumn="1" w:lastColumn="0" w:noHBand="0" w:noVBand="1"/>
      </w:tblPr>
      <w:tblGrid>
        <w:gridCol w:w="2339"/>
        <w:gridCol w:w="2340"/>
        <w:gridCol w:w="1973"/>
        <w:gridCol w:w="2340"/>
        <w:gridCol w:w="1710"/>
      </w:tblGrid>
      <w:tr w:rsidR="00CC766E" w14:paraId="43D11F27" w14:textId="77777777">
        <w:trPr>
          <w:trHeight w:val="227"/>
        </w:trPr>
        <w:tc>
          <w:tcPr>
            <w:tcW w:w="2339"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22" w14:textId="77777777" w:rsidR="00CC766E" w:rsidRDefault="00E9532E">
            <w:pPr>
              <w:spacing w:line="240" w:lineRule="auto"/>
              <w:rPr>
                <w:rFonts w:ascii="Aino" w:hAnsi="Aino"/>
                <w:b/>
                <w:sz w:val="18"/>
                <w:lang w:val="et-EE"/>
              </w:rPr>
            </w:pPr>
            <w:r>
              <w:rPr>
                <w:rFonts w:ascii="Aino" w:hAnsi="Aino"/>
                <w:b/>
                <w:sz w:val="18"/>
                <w:lang w:val="et-EE"/>
              </w:rPr>
              <w:t>Teenuse kasutaja</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23" w14:textId="77777777" w:rsidR="00CC766E" w:rsidRDefault="00E9532E">
            <w:pPr>
              <w:spacing w:line="240" w:lineRule="auto"/>
              <w:jc w:val="center"/>
              <w:rPr>
                <w:rFonts w:ascii="Aino" w:hAnsi="Aino"/>
                <w:b/>
                <w:bCs/>
                <w:sz w:val="18"/>
                <w:szCs w:val="18"/>
                <w:lang w:val="et-EE"/>
              </w:rPr>
            </w:pPr>
            <w:r>
              <w:rPr>
                <w:rFonts w:ascii="Aino" w:hAnsi="Aino"/>
                <w:b/>
                <w:bCs/>
                <w:sz w:val="18"/>
                <w:szCs w:val="18"/>
                <w:lang w:val="et-EE"/>
              </w:rPr>
              <w:t>2019</w:t>
            </w:r>
          </w:p>
        </w:tc>
        <w:tc>
          <w:tcPr>
            <w:tcW w:w="197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24" w14:textId="77777777" w:rsidR="00CC766E" w:rsidRDefault="00E9532E">
            <w:pPr>
              <w:spacing w:line="240" w:lineRule="auto"/>
              <w:jc w:val="center"/>
              <w:rPr>
                <w:rFonts w:ascii="Aino" w:hAnsi="Aino"/>
                <w:b/>
                <w:bCs/>
                <w:sz w:val="18"/>
                <w:szCs w:val="18"/>
                <w:lang w:val="et-EE"/>
              </w:rPr>
            </w:pPr>
            <w:r>
              <w:rPr>
                <w:rFonts w:ascii="Aino" w:hAnsi="Aino"/>
                <w:b/>
                <w:bCs/>
                <w:sz w:val="18"/>
                <w:szCs w:val="18"/>
                <w:lang w:val="et-EE"/>
              </w:rPr>
              <w:t>2024</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25" w14:textId="77777777" w:rsidR="00CC766E" w:rsidRDefault="00E9532E">
            <w:pPr>
              <w:spacing w:line="240" w:lineRule="auto"/>
              <w:jc w:val="center"/>
              <w:rPr>
                <w:rFonts w:ascii="Aino" w:hAnsi="Aino"/>
                <w:b/>
                <w:bCs/>
                <w:sz w:val="18"/>
                <w:szCs w:val="18"/>
                <w:lang w:val="et-EE"/>
              </w:rPr>
            </w:pPr>
            <w:r>
              <w:rPr>
                <w:rFonts w:ascii="Aino" w:hAnsi="Aino"/>
                <w:b/>
                <w:bCs/>
                <w:sz w:val="18"/>
                <w:szCs w:val="18"/>
                <w:lang w:val="et-EE"/>
              </w:rPr>
              <w:t>2030 siht</w:t>
            </w:r>
          </w:p>
        </w:tc>
        <w:tc>
          <w:tcPr>
            <w:tcW w:w="17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11F26" w14:textId="77777777" w:rsidR="00CC766E" w:rsidRDefault="00E9532E">
            <w:pPr>
              <w:spacing w:line="240" w:lineRule="auto"/>
              <w:jc w:val="center"/>
            </w:pPr>
            <w:r>
              <w:rPr>
                <w:rFonts w:ascii="Aino" w:hAnsi="Aino"/>
                <w:b/>
                <w:bCs/>
                <w:sz w:val="18"/>
                <w:szCs w:val="18"/>
                <w:lang w:val="et-EE"/>
              </w:rPr>
              <w:t>2035 siht</w:t>
            </w:r>
          </w:p>
        </w:tc>
      </w:tr>
      <w:tr w:rsidR="00CC766E" w14:paraId="43D11F2D" w14:textId="77777777">
        <w:trPr>
          <w:trHeight w:val="236"/>
        </w:trPr>
        <w:tc>
          <w:tcPr>
            <w:tcW w:w="2339"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28" w14:textId="77777777" w:rsidR="00CC766E" w:rsidRDefault="00E9532E">
            <w:pPr>
              <w:spacing w:line="240" w:lineRule="auto"/>
              <w:rPr>
                <w:rFonts w:ascii="Aino" w:hAnsi="Aino"/>
                <w:sz w:val="18"/>
                <w:lang w:val="et-EE"/>
              </w:rPr>
            </w:pPr>
            <w:r>
              <w:rPr>
                <w:rFonts w:ascii="Aino" w:hAnsi="Aino"/>
                <w:sz w:val="18"/>
                <w:lang w:val="et-EE"/>
              </w:rPr>
              <w:t>Eraisikud</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29" w14:textId="77777777" w:rsidR="00CC766E" w:rsidRDefault="00E9532E">
            <w:pPr>
              <w:spacing w:line="240" w:lineRule="auto"/>
              <w:jc w:val="center"/>
              <w:rPr>
                <w:rFonts w:ascii="Aino" w:hAnsi="Aino"/>
                <w:sz w:val="18"/>
                <w:szCs w:val="18"/>
                <w:lang w:val="et-EE"/>
              </w:rPr>
            </w:pPr>
            <w:r>
              <w:rPr>
                <w:rFonts w:ascii="Aino" w:hAnsi="Aino"/>
                <w:sz w:val="18"/>
                <w:szCs w:val="18"/>
                <w:lang w:val="et-EE"/>
              </w:rPr>
              <w:t>69%</w:t>
            </w:r>
          </w:p>
        </w:tc>
        <w:tc>
          <w:tcPr>
            <w:tcW w:w="197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2A" w14:textId="77777777" w:rsidR="00CC766E" w:rsidRDefault="00E9532E">
            <w:pPr>
              <w:spacing w:line="240" w:lineRule="auto"/>
              <w:jc w:val="center"/>
              <w:rPr>
                <w:rFonts w:ascii="Aino" w:hAnsi="Aino"/>
                <w:sz w:val="18"/>
                <w:szCs w:val="18"/>
                <w:lang w:val="et-EE"/>
              </w:rPr>
            </w:pPr>
            <w:r>
              <w:rPr>
                <w:rFonts w:ascii="Aino" w:hAnsi="Aino"/>
                <w:sz w:val="18"/>
                <w:szCs w:val="18"/>
                <w:lang w:val="et-EE"/>
              </w:rPr>
              <w:t>82%</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2B" w14:textId="77777777" w:rsidR="00CC766E" w:rsidRDefault="00E9532E">
            <w:pPr>
              <w:spacing w:line="240" w:lineRule="auto"/>
              <w:jc w:val="center"/>
              <w:rPr>
                <w:rFonts w:ascii="Aino" w:hAnsi="Aino"/>
                <w:sz w:val="18"/>
                <w:szCs w:val="18"/>
                <w:lang w:val="et-EE"/>
              </w:rPr>
            </w:pPr>
            <w:r>
              <w:rPr>
                <w:rFonts w:ascii="Aino" w:hAnsi="Aino"/>
                <w:sz w:val="18"/>
                <w:szCs w:val="18"/>
                <w:lang w:val="et-EE"/>
              </w:rPr>
              <w:t>90%</w:t>
            </w:r>
          </w:p>
        </w:tc>
        <w:tc>
          <w:tcPr>
            <w:tcW w:w="17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11F2C" w14:textId="77777777" w:rsidR="00CC766E" w:rsidRDefault="00E9532E">
            <w:pPr>
              <w:spacing w:line="240" w:lineRule="auto"/>
              <w:jc w:val="center"/>
              <w:rPr>
                <w:rFonts w:ascii="Aino" w:hAnsi="Aino"/>
                <w:sz w:val="18"/>
                <w:szCs w:val="18"/>
                <w:lang w:val="et-EE"/>
              </w:rPr>
            </w:pPr>
            <w:r>
              <w:rPr>
                <w:rFonts w:ascii="Aino" w:hAnsi="Aino"/>
                <w:sz w:val="18"/>
                <w:szCs w:val="18"/>
                <w:lang w:val="et-EE"/>
              </w:rPr>
              <w:t>90%</w:t>
            </w:r>
          </w:p>
        </w:tc>
      </w:tr>
      <w:tr w:rsidR="00CC766E" w14:paraId="43D11F33" w14:textId="77777777">
        <w:trPr>
          <w:trHeight w:val="146"/>
        </w:trPr>
        <w:tc>
          <w:tcPr>
            <w:tcW w:w="2339"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2E" w14:textId="77777777" w:rsidR="00CC766E" w:rsidRDefault="00E9532E">
            <w:pPr>
              <w:spacing w:line="240" w:lineRule="auto"/>
              <w:rPr>
                <w:rFonts w:ascii="Aino" w:hAnsi="Aino"/>
                <w:sz w:val="18"/>
                <w:lang w:val="et-EE"/>
              </w:rPr>
            </w:pPr>
            <w:r>
              <w:rPr>
                <w:rFonts w:ascii="Aino" w:hAnsi="Aino"/>
                <w:sz w:val="18"/>
                <w:lang w:val="et-EE"/>
              </w:rPr>
              <w:t>Ettevõtjad</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2F" w14:textId="77777777" w:rsidR="00CC766E" w:rsidRDefault="00E9532E">
            <w:pPr>
              <w:spacing w:line="240" w:lineRule="auto"/>
              <w:jc w:val="center"/>
              <w:rPr>
                <w:rFonts w:ascii="Aino" w:hAnsi="Aino"/>
                <w:sz w:val="18"/>
                <w:szCs w:val="18"/>
                <w:lang w:val="et-EE"/>
              </w:rPr>
            </w:pPr>
            <w:r>
              <w:rPr>
                <w:rFonts w:ascii="Aino" w:hAnsi="Aino"/>
                <w:sz w:val="18"/>
                <w:szCs w:val="18"/>
                <w:lang w:val="et-EE"/>
              </w:rPr>
              <w:t>47%</w:t>
            </w:r>
          </w:p>
        </w:tc>
        <w:tc>
          <w:tcPr>
            <w:tcW w:w="197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30" w14:textId="77777777" w:rsidR="00CC766E" w:rsidRDefault="00E9532E">
            <w:pPr>
              <w:spacing w:line="240" w:lineRule="auto"/>
              <w:jc w:val="center"/>
              <w:rPr>
                <w:rFonts w:ascii="Aino" w:hAnsi="Aino"/>
                <w:sz w:val="18"/>
                <w:szCs w:val="18"/>
                <w:lang w:val="et-EE"/>
              </w:rPr>
            </w:pPr>
            <w:r>
              <w:rPr>
                <w:rFonts w:ascii="Aino" w:hAnsi="Aino"/>
                <w:sz w:val="18"/>
                <w:szCs w:val="18"/>
                <w:lang w:val="et-EE"/>
              </w:rPr>
              <w:t>85%</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31" w14:textId="77777777" w:rsidR="00CC766E" w:rsidRDefault="00E9532E">
            <w:pPr>
              <w:spacing w:line="240" w:lineRule="auto"/>
              <w:jc w:val="center"/>
              <w:rPr>
                <w:rFonts w:ascii="Aino" w:hAnsi="Aino"/>
                <w:sz w:val="18"/>
                <w:szCs w:val="18"/>
                <w:lang w:val="et-EE"/>
              </w:rPr>
            </w:pPr>
            <w:r>
              <w:rPr>
                <w:rFonts w:ascii="Aino" w:hAnsi="Aino"/>
                <w:sz w:val="18"/>
                <w:szCs w:val="18"/>
                <w:lang w:val="et-EE"/>
              </w:rPr>
              <w:t>90%</w:t>
            </w:r>
          </w:p>
        </w:tc>
        <w:tc>
          <w:tcPr>
            <w:tcW w:w="17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11F32" w14:textId="77777777" w:rsidR="00CC766E" w:rsidRDefault="00E9532E">
            <w:pPr>
              <w:spacing w:line="240" w:lineRule="auto"/>
              <w:jc w:val="center"/>
              <w:rPr>
                <w:rFonts w:ascii="Aino" w:hAnsi="Aino"/>
                <w:sz w:val="18"/>
                <w:szCs w:val="18"/>
                <w:lang w:val="et-EE"/>
              </w:rPr>
            </w:pPr>
            <w:r>
              <w:rPr>
                <w:rFonts w:ascii="Aino" w:hAnsi="Aino"/>
                <w:sz w:val="18"/>
                <w:szCs w:val="18"/>
                <w:lang w:val="et-EE"/>
              </w:rPr>
              <w:t>90%</w:t>
            </w:r>
          </w:p>
        </w:tc>
      </w:tr>
    </w:tbl>
    <w:p w14:paraId="43D11F34" w14:textId="77777777" w:rsidR="00CC766E" w:rsidRDefault="00CC766E">
      <w:pPr>
        <w:rPr>
          <w:rFonts w:ascii="Aino" w:hAnsi="Aino"/>
          <w:lang w:val="et-EE"/>
        </w:rPr>
      </w:pPr>
    </w:p>
    <w:p w14:paraId="43D11F35" w14:textId="77777777" w:rsidR="00CC766E" w:rsidRDefault="00E9532E">
      <w:pPr>
        <w:rPr>
          <w:rFonts w:ascii="Aino" w:hAnsi="Aino"/>
          <w:lang w:val="et-EE"/>
        </w:rPr>
      </w:pPr>
      <w:r>
        <w:rPr>
          <w:rFonts w:ascii="Aino" w:hAnsi="Aino"/>
          <w:lang w:val="et-EE"/>
        </w:rPr>
        <w:t>Võtmesuunad:</w:t>
      </w:r>
    </w:p>
    <w:p w14:paraId="43D11F36" w14:textId="77777777" w:rsidR="00CC766E" w:rsidRDefault="00E9532E">
      <w:pPr>
        <w:rPr>
          <w:rFonts w:ascii="Aino" w:hAnsi="Aino"/>
          <w:b/>
          <w:lang w:val="et-EE"/>
        </w:rPr>
      </w:pPr>
      <w:r>
        <w:rPr>
          <w:rFonts w:ascii="Aino" w:hAnsi="Aino"/>
          <w:b/>
          <w:lang w:val="et-EE"/>
        </w:rPr>
        <w:t>1. Personaalne riik ja kasutajakesksed teenused</w:t>
      </w:r>
    </w:p>
    <w:p w14:paraId="43D11F37" w14:textId="77777777" w:rsidR="00CC766E" w:rsidRDefault="00E9532E">
      <w:r>
        <w:rPr>
          <w:rFonts w:ascii="Apple Color Emoji" w:hAnsi="Apple Color Emoji"/>
          <w:lang w:val="et-EE"/>
        </w:rPr>
        <w:t>✔</w:t>
      </w:r>
      <w:r>
        <w:rPr>
          <w:rFonts w:ascii="Aino" w:hAnsi="Aino"/>
          <w:lang w:val="et-EE"/>
        </w:rPr>
        <w:t xml:space="preserve">  Eestis toimivad proaktiivsed ja terviklikud teenused, mis jõuavad inimeseni automaatselt ja õigel hetkel, ühendades riigi, </w:t>
      </w:r>
      <w:proofErr w:type="spellStart"/>
      <w:r>
        <w:rPr>
          <w:rFonts w:ascii="Aino" w:hAnsi="Aino"/>
          <w:lang w:val="et-EE"/>
        </w:rPr>
        <w:t>KOV-ide</w:t>
      </w:r>
      <w:proofErr w:type="spellEnd"/>
      <w:r>
        <w:rPr>
          <w:rFonts w:ascii="Aino" w:hAnsi="Aino"/>
          <w:lang w:val="et-EE"/>
        </w:rPr>
        <w:t xml:space="preserve"> ja erasektori võimekused. Selleks:</w:t>
      </w:r>
    </w:p>
    <w:p w14:paraId="43D11F38" w14:textId="77777777" w:rsidR="00CC766E" w:rsidRDefault="00E9532E">
      <w:pPr>
        <w:pStyle w:val="Loendilik"/>
        <w:numPr>
          <w:ilvl w:val="0"/>
          <w:numId w:val="1"/>
        </w:numPr>
        <w:rPr>
          <w:rFonts w:ascii="Aino" w:hAnsi="Aino"/>
          <w:lang w:val="et-EE"/>
        </w:rPr>
      </w:pPr>
      <w:r>
        <w:rPr>
          <w:rFonts w:ascii="Aino" w:hAnsi="Aino"/>
          <w:lang w:val="et-EE"/>
        </w:rPr>
        <w:t>Arendame üleriigilist disainisüsteemi ja keskseid tööriistu, mis loovad ühtse ja ligipääsetava kasutajakogemuse, kaotavad arenduste dubleerimise ning kiirendavad innovatsiooni. Kehtestame ühtse teenusstandardi ja metoodika teenuste rahulolu mõõtmiseks.</w:t>
      </w:r>
    </w:p>
    <w:p w14:paraId="43D11F39" w14:textId="77777777" w:rsidR="00CC766E" w:rsidRDefault="00E9532E">
      <w:pPr>
        <w:pStyle w:val="Loendilik"/>
        <w:numPr>
          <w:ilvl w:val="0"/>
          <w:numId w:val="1"/>
        </w:numPr>
      </w:pPr>
      <w:r>
        <w:rPr>
          <w:rFonts w:ascii="Aino" w:hAnsi="Aino"/>
          <w:lang w:val="et-EE"/>
        </w:rPr>
        <w:t>Kasutajakeskse visiooni rakendamisel lähtume „Personaalse riigi valges raamatus“ toodud põhimõtetest.</w:t>
      </w:r>
      <w:r>
        <w:br/>
      </w:r>
    </w:p>
    <w:p w14:paraId="43D11F3A" w14:textId="77777777" w:rsidR="00CC766E" w:rsidRDefault="00E9532E">
      <w:r>
        <w:rPr>
          <w:rFonts w:ascii="Aino" w:hAnsi="Aino"/>
          <w:b/>
          <w:lang w:val="et-EE"/>
        </w:rPr>
        <w:t xml:space="preserve">2. Andmepõhine ühiskond ja </w:t>
      </w:r>
      <w:r>
        <w:rPr>
          <w:rFonts w:ascii="Aino" w:hAnsi="Aino"/>
          <w:b/>
          <w:bCs/>
          <w:lang w:val="et-EE"/>
        </w:rPr>
        <w:t>tehisaru</w:t>
      </w:r>
    </w:p>
    <w:p w14:paraId="43D11F3B" w14:textId="77777777" w:rsidR="00CC766E" w:rsidRDefault="00E9532E">
      <w:r>
        <w:rPr>
          <w:rFonts w:ascii="Apple Color Emoji" w:hAnsi="Apple Color Emoji"/>
          <w:lang w:val="et-EE"/>
        </w:rPr>
        <w:t>✔</w:t>
      </w:r>
      <w:r>
        <w:rPr>
          <w:rFonts w:ascii="Aino" w:hAnsi="Aino"/>
          <w:lang w:val="et-EE"/>
        </w:rPr>
        <w:t xml:space="preserve">  Eesti rakendab andmeid ja tehisaru </w:t>
      </w:r>
      <w:proofErr w:type="spellStart"/>
      <w:r>
        <w:rPr>
          <w:rFonts w:ascii="Aino" w:hAnsi="Aino"/>
          <w:lang w:val="et-EE"/>
        </w:rPr>
        <w:t>inimkeskselt</w:t>
      </w:r>
      <w:proofErr w:type="spellEnd"/>
      <w:r>
        <w:rPr>
          <w:rFonts w:ascii="Aino" w:hAnsi="Aino"/>
          <w:lang w:val="et-EE"/>
        </w:rPr>
        <w:t xml:space="preserve">, turvaliselt ja nutikalt läbivalt kõigis sektorites ja eluvaldkondades. Selleks: </w:t>
      </w:r>
    </w:p>
    <w:p w14:paraId="43D11F3C" w14:textId="77777777" w:rsidR="00CC766E" w:rsidRDefault="00E9532E">
      <w:pPr>
        <w:numPr>
          <w:ilvl w:val="0"/>
          <w:numId w:val="2"/>
        </w:numPr>
      </w:pPr>
      <w:r>
        <w:rPr>
          <w:rFonts w:ascii="Aino" w:hAnsi="Aino"/>
          <w:b/>
          <w:bCs/>
          <w:lang w:val="et-EE"/>
        </w:rPr>
        <w:t xml:space="preserve">Andmed tööle: </w:t>
      </w:r>
      <w:r>
        <w:rPr>
          <w:rFonts w:ascii="Aino" w:hAnsi="Aino"/>
          <w:lang w:val="et-EE"/>
        </w:rPr>
        <w:t>Loome tulevikukindla andmemajanduse. Tõhustame andmehaldust ja – andmete taaskasutust, et vähendada halduskoormust, vältida dubleerimist ja luua uusi innovatsioonivõimalusi ettevõtetele, teadusele ja avalikule sektorile.</w:t>
      </w:r>
    </w:p>
    <w:p w14:paraId="43D11F3D" w14:textId="77777777" w:rsidR="00CC766E" w:rsidRDefault="00E9532E">
      <w:pPr>
        <w:numPr>
          <w:ilvl w:val="0"/>
          <w:numId w:val="2"/>
        </w:numPr>
      </w:pPr>
      <w:r>
        <w:rPr>
          <w:rFonts w:ascii="Aino" w:hAnsi="Aino"/>
          <w:b/>
          <w:bCs/>
          <w:lang w:val="et-EE"/>
        </w:rPr>
        <w:t>Tehisintellekt igas nurgas:</w:t>
      </w:r>
      <w:r>
        <w:rPr>
          <w:rFonts w:ascii="Aino" w:hAnsi="Aino"/>
          <w:lang w:val="et-EE"/>
        </w:rPr>
        <w:t xml:space="preserve"> Rakendame tehisaru, tegumeid  laialdaselt avalikus ja erasektoris, et tõsta tootlikkust ja pakkuda personaalsemaid ning lisandväärtust loovaid teenuseid (siht kasvatada majandust &gt;8% aastas). Tagame suveräänse arvutusvõimekuse ja suuname investeeringuid mudelite arendamisesse, et tagada Eesti keele ja kultuuri püsimine tehisaru ajastul.</w:t>
      </w:r>
    </w:p>
    <w:p w14:paraId="43D11F3E" w14:textId="77777777" w:rsidR="00CC766E" w:rsidRDefault="00E9532E">
      <w:pPr>
        <w:numPr>
          <w:ilvl w:val="0"/>
          <w:numId w:val="2"/>
        </w:numPr>
      </w:pPr>
      <w:r>
        <w:rPr>
          <w:rFonts w:ascii="Aino" w:hAnsi="Aino"/>
          <w:b/>
          <w:bCs/>
          <w:lang w:val="et-EE"/>
        </w:rPr>
        <w:t xml:space="preserve">Inimese heaks: </w:t>
      </w:r>
      <w:r>
        <w:rPr>
          <w:rFonts w:ascii="Aino" w:hAnsi="Aino"/>
          <w:lang w:val="et-EE"/>
        </w:rPr>
        <w:t xml:space="preserve">Tagame, et andmekorraldus ja tehisaru kasutus on </w:t>
      </w:r>
      <w:proofErr w:type="spellStart"/>
      <w:r>
        <w:rPr>
          <w:rFonts w:ascii="Aino" w:hAnsi="Aino"/>
          <w:lang w:val="et-EE"/>
        </w:rPr>
        <w:t>inimkeskne</w:t>
      </w:r>
      <w:proofErr w:type="spellEnd"/>
      <w:r>
        <w:rPr>
          <w:rFonts w:ascii="Aino" w:hAnsi="Aino"/>
          <w:lang w:val="et-EE"/>
        </w:rPr>
        <w:t xml:space="preserve"> ja usaldusväärne. Loome läbipaistva regulatiivse ja tehnoloogilise raamistiku (sh tehisaru liivakasti), mis võimaldab turvalist innovatsiooni, kaitseb inimeste õigusi digiriigis ja annab neile kontrolli oma andmete üle. Tagame, et kõigil inimestel on elementaarne andme- ja tehisaru kirjaoskus.</w:t>
      </w:r>
    </w:p>
    <w:p w14:paraId="43D11F3F" w14:textId="77777777" w:rsidR="00CC766E" w:rsidRDefault="00E9532E">
      <w:pPr>
        <w:numPr>
          <w:ilvl w:val="0"/>
          <w:numId w:val="2"/>
        </w:numPr>
        <w:rPr>
          <w:rFonts w:ascii="Aino" w:hAnsi="Aino"/>
          <w:lang w:val="et-EE"/>
        </w:rPr>
      </w:pPr>
      <w:r>
        <w:rPr>
          <w:rFonts w:ascii="Aino" w:hAnsi="Aino"/>
          <w:lang w:val="et-EE"/>
        </w:rPr>
        <w:t>Tehisaru, andmete ja tegumite arendamisel lähtume „Andmete ja tehisintellekti valges raamatus“ toodud põhimõtetest ning suundadest.</w:t>
      </w:r>
    </w:p>
    <w:p w14:paraId="43D11F40" w14:textId="77777777" w:rsidR="00CC766E" w:rsidRDefault="00CC766E">
      <w:pPr>
        <w:rPr>
          <w:rFonts w:ascii="Aino" w:hAnsi="Aino"/>
          <w:lang w:val="et-EE"/>
        </w:rPr>
      </w:pPr>
    </w:p>
    <w:p w14:paraId="43D11F41" w14:textId="77777777" w:rsidR="00CC766E" w:rsidRDefault="00E9532E">
      <w:pPr>
        <w:rPr>
          <w:rFonts w:ascii="Aino" w:hAnsi="Aino"/>
          <w:b/>
          <w:lang w:val="et-EE"/>
        </w:rPr>
      </w:pPr>
      <w:r>
        <w:rPr>
          <w:rFonts w:ascii="Aino" w:hAnsi="Aino"/>
          <w:b/>
          <w:lang w:val="et-EE"/>
        </w:rPr>
        <w:t>3. Töökindlad digiriigi teenused ja platvormid</w:t>
      </w:r>
    </w:p>
    <w:p w14:paraId="43D11F42" w14:textId="77777777" w:rsidR="00CC766E" w:rsidRDefault="00E9532E">
      <w:r>
        <w:rPr>
          <w:rFonts w:ascii="Apple Color Emoji" w:hAnsi="Apple Color Emoji"/>
          <w:lang w:val="et-EE"/>
        </w:rPr>
        <w:t>✔</w:t>
      </w:r>
      <w:r>
        <w:rPr>
          <w:rFonts w:ascii="Aino" w:hAnsi="Aino"/>
          <w:lang w:val="et-EE"/>
        </w:rPr>
        <w:t xml:space="preserve">  Eesti digiriigi kesksete komponentide (sh </w:t>
      </w:r>
      <w:proofErr w:type="spellStart"/>
      <w:r>
        <w:rPr>
          <w:rFonts w:ascii="Aino" w:hAnsi="Aino"/>
          <w:lang w:val="et-EE"/>
        </w:rPr>
        <w:t>eID</w:t>
      </w:r>
      <w:proofErr w:type="spellEnd"/>
      <w:r>
        <w:rPr>
          <w:rFonts w:ascii="Aino" w:hAnsi="Aino"/>
          <w:lang w:val="et-EE"/>
        </w:rPr>
        <w:t xml:space="preserve">, X-tee, riigiportaal) töökindlus, turvalisus ja toimepidevus on tagatud ka kriisiolukordades. Selleks: </w:t>
      </w:r>
    </w:p>
    <w:p w14:paraId="43D11F43" w14:textId="77777777" w:rsidR="00CC766E" w:rsidRDefault="00E9532E">
      <w:pPr>
        <w:numPr>
          <w:ilvl w:val="0"/>
          <w:numId w:val="3"/>
        </w:numPr>
        <w:rPr>
          <w:rFonts w:ascii="Aino" w:hAnsi="Aino"/>
          <w:lang w:val="et-EE"/>
        </w:rPr>
      </w:pPr>
      <w:r>
        <w:rPr>
          <w:rFonts w:ascii="Aino" w:hAnsi="Aino"/>
          <w:lang w:val="et-EE"/>
        </w:rPr>
        <w:t>Koondame IKT-ressursse, väldime dubleerimist ja rakendame strateegiliselt pilvelahendusi.</w:t>
      </w:r>
    </w:p>
    <w:p w14:paraId="43D11F44" w14:textId="77777777" w:rsidR="00CC766E" w:rsidRDefault="00E9532E">
      <w:pPr>
        <w:numPr>
          <w:ilvl w:val="0"/>
          <w:numId w:val="3"/>
        </w:numPr>
      </w:pPr>
      <w:r>
        <w:rPr>
          <w:rFonts w:ascii="Aino" w:hAnsi="Aino"/>
          <w:lang w:val="et-EE"/>
        </w:rPr>
        <w:t xml:space="preserve">Arendame eesti.ee ja Eesti </w:t>
      </w:r>
      <w:proofErr w:type="spellStart"/>
      <w:r>
        <w:rPr>
          <w:rFonts w:ascii="Aino" w:hAnsi="Aino"/>
          <w:lang w:val="et-EE"/>
        </w:rPr>
        <w:t>äpi</w:t>
      </w:r>
      <w:proofErr w:type="spellEnd"/>
      <w:r>
        <w:rPr>
          <w:rFonts w:ascii="Aino" w:hAnsi="Aino"/>
          <w:lang w:val="et-EE"/>
        </w:rPr>
        <w:t xml:space="preserve"> peamisteks, mugavateks digiväravateks nii eraisikutele kui ka ettevõtetele</w:t>
      </w:r>
      <w:r>
        <w:rPr>
          <w:rFonts w:ascii="Aino" w:eastAsia="Aino" w:hAnsi="Aino" w:cs="Aino"/>
          <w:lang w:val="et-EE"/>
        </w:rPr>
        <w:t>, mis võimaldab teavitusi ja sujuvat suhtlust riigiga.</w:t>
      </w:r>
    </w:p>
    <w:p w14:paraId="43D11F45" w14:textId="77777777" w:rsidR="00CC766E" w:rsidRDefault="00E9532E">
      <w:pPr>
        <w:numPr>
          <w:ilvl w:val="0"/>
          <w:numId w:val="3"/>
        </w:numPr>
        <w:rPr>
          <w:rFonts w:ascii="Aino" w:eastAsia="Aino" w:hAnsi="Aino" w:cs="Aino"/>
          <w:lang w:val="en-US"/>
        </w:rPr>
      </w:pPr>
      <w:proofErr w:type="spellStart"/>
      <w:r>
        <w:rPr>
          <w:rFonts w:ascii="Aino" w:eastAsia="Aino" w:hAnsi="Aino" w:cs="Aino"/>
          <w:lang w:val="en-US"/>
        </w:rPr>
        <w:t>Juurutame</w:t>
      </w:r>
      <w:proofErr w:type="spellEnd"/>
      <w:r>
        <w:rPr>
          <w:rFonts w:ascii="Aino" w:eastAsia="Aino" w:hAnsi="Aino" w:cs="Aino"/>
          <w:lang w:val="en-US"/>
        </w:rPr>
        <w:t xml:space="preserve"> EUDI </w:t>
      </w:r>
      <w:proofErr w:type="spellStart"/>
      <w:r>
        <w:rPr>
          <w:rFonts w:ascii="Aino" w:eastAsia="Aino" w:hAnsi="Aino" w:cs="Aino"/>
          <w:lang w:val="en-US"/>
        </w:rPr>
        <w:t>digikukru</w:t>
      </w:r>
      <w:proofErr w:type="spellEnd"/>
      <w:r>
        <w:rPr>
          <w:rFonts w:ascii="Aino" w:eastAsia="Aino" w:hAnsi="Aino" w:cs="Aino"/>
          <w:lang w:val="en-US"/>
        </w:rPr>
        <w:t xml:space="preserve"> </w:t>
      </w:r>
      <w:proofErr w:type="spellStart"/>
      <w:r>
        <w:rPr>
          <w:rFonts w:ascii="Aino" w:eastAsia="Aino" w:hAnsi="Aino" w:cs="Aino"/>
          <w:lang w:val="en-US"/>
        </w:rPr>
        <w:t>kui</w:t>
      </w:r>
      <w:proofErr w:type="spellEnd"/>
      <w:r>
        <w:rPr>
          <w:rFonts w:ascii="Aino" w:eastAsia="Aino" w:hAnsi="Aino" w:cs="Aino"/>
          <w:lang w:val="en-US"/>
        </w:rPr>
        <w:t xml:space="preserve"> </w:t>
      </w:r>
      <w:proofErr w:type="spellStart"/>
      <w:r>
        <w:rPr>
          <w:rFonts w:ascii="Aino" w:eastAsia="Aino" w:hAnsi="Aino" w:cs="Aino"/>
          <w:lang w:val="en-US"/>
        </w:rPr>
        <w:t>uue</w:t>
      </w:r>
      <w:proofErr w:type="spellEnd"/>
      <w:r>
        <w:rPr>
          <w:rFonts w:ascii="Aino" w:eastAsia="Aino" w:hAnsi="Aino" w:cs="Aino"/>
          <w:lang w:val="en-US"/>
        </w:rPr>
        <w:t xml:space="preserve"> </w:t>
      </w:r>
      <w:proofErr w:type="spellStart"/>
      <w:r>
        <w:rPr>
          <w:rFonts w:ascii="Aino" w:eastAsia="Aino" w:hAnsi="Aino" w:cs="Aino"/>
          <w:lang w:val="en-US"/>
        </w:rPr>
        <w:t>põlvkonna</w:t>
      </w:r>
      <w:proofErr w:type="spellEnd"/>
      <w:r>
        <w:rPr>
          <w:rFonts w:ascii="Aino" w:eastAsia="Aino" w:hAnsi="Aino" w:cs="Aino"/>
          <w:lang w:val="en-US"/>
        </w:rPr>
        <w:t xml:space="preserve"> </w:t>
      </w:r>
      <w:proofErr w:type="spellStart"/>
      <w:r>
        <w:rPr>
          <w:rFonts w:ascii="Aino" w:eastAsia="Aino" w:hAnsi="Aino" w:cs="Aino"/>
          <w:lang w:val="en-US"/>
        </w:rPr>
        <w:t>mobiilse</w:t>
      </w:r>
      <w:proofErr w:type="spellEnd"/>
      <w:r>
        <w:rPr>
          <w:rFonts w:ascii="Aino" w:eastAsia="Aino" w:hAnsi="Aino" w:cs="Aino"/>
          <w:lang w:val="en-US"/>
        </w:rPr>
        <w:t xml:space="preserve"> </w:t>
      </w:r>
      <w:proofErr w:type="spellStart"/>
      <w:r>
        <w:rPr>
          <w:rFonts w:ascii="Aino" w:eastAsia="Aino" w:hAnsi="Aino" w:cs="Aino"/>
          <w:lang w:val="en-US"/>
        </w:rPr>
        <w:t>eID</w:t>
      </w:r>
      <w:proofErr w:type="spellEnd"/>
      <w:r>
        <w:rPr>
          <w:rFonts w:ascii="Aino" w:eastAsia="Aino" w:hAnsi="Aino" w:cs="Aino"/>
          <w:lang w:val="en-US"/>
        </w:rPr>
        <w:t xml:space="preserve">, </w:t>
      </w:r>
      <w:proofErr w:type="spellStart"/>
      <w:r>
        <w:rPr>
          <w:rFonts w:ascii="Aino" w:eastAsia="Aino" w:hAnsi="Aino" w:cs="Aino"/>
          <w:lang w:val="en-US"/>
        </w:rPr>
        <w:t>tagades</w:t>
      </w:r>
      <w:proofErr w:type="spellEnd"/>
      <w:r>
        <w:rPr>
          <w:rFonts w:ascii="Aino" w:eastAsia="Aino" w:hAnsi="Aino" w:cs="Aino"/>
          <w:lang w:val="en-US"/>
        </w:rPr>
        <w:t xml:space="preserve"> </w:t>
      </w:r>
      <w:proofErr w:type="spellStart"/>
      <w:r>
        <w:rPr>
          <w:rFonts w:ascii="Aino" w:eastAsia="Aino" w:hAnsi="Aino" w:cs="Aino"/>
          <w:lang w:val="en-US"/>
        </w:rPr>
        <w:t>sellega</w:t>
      </w:r>
      <w:proofErr w:type="spellEnd"/>
      <w:r>
        <w:rPr>
          <w:rFonts w:ascii="Aino" w:eastAsia="Aino" w:hAnsi="Aino" w:cs="Aino"/>
          <w:lang w:val="en-US"/>
        </w:rPr>
        <w:t xml:space="preserve"> </w:t>
      </w:r>
      <w:proofErr w:type="spellStart"/>
      <w:r>
        <w:rPr>
          <w:rFonts w:ascii="Aino" w:eastAsia="Aino" w:hAnsi="Aino" w:cs="Aino"/>
          <w:lang w:val="en-US"/>
        </w:rPr>
        <w:t>turvalise</w:t>
      </w:r>
      <w:proofErr w:type="spellEnd"/>
      <w:r>
        <w:rPr>
          <w:rFonts w:ascii="Aino" w:eastAsia="Aino" w:hAnsi="Aino" w:cs="Aino"/>
          <w:lang w:val="en-US"/>
        </w:rPr>
        <w:t xml:space="preserve"> </w:t>
      </w:r>
      <w:proofErr w:type="spellStart"/>
      <w:r>
        <w:rPr>
          <w:rFonts w:ascii="Aino" w:eastAsia="Aino" w:hAnsi="Aino" w:cs="Aino"/>
          <w:lang w:val="en-US"/>
        </w:rPr>
        <w:t>isikutuvastuse</w:t>
      </w:r>
      <w:proofErr w:type="spellEnd"/>
      <w:r>
        <w:rPr>
          <w:rFonts w:ascii="Aino" w:eastAsia="Aino" w:hAnsi="Aino" w:cs="Aino"/>
          <w:lang w:val="en-US"/>
        </w:rPr>
        <w:t xml:space="preserve"> ja </w:t>
      </w:r>
      <w:proofErr w:type="spellStart"/>
      <w:r>
        <w:rPr>
          <w:rFonts w:ascii="Aino" w:eastAsia="Aino" w:hAnsi="Aino" w:cs="Aino"/>
          <w:lang w:val="en-US"/>
        </w:rPr>
        <w:t>piirideta</w:t>
      </w:r>
      <w:proofErr w:type="spellEnd"/>
      <w:r>
        <w:rPr>
          <w:rFonts w:ascii="Aino" w:eastAsia="Aino" w:hAnsi="Aino" w:cs="Aino"/>
          <w:lang w:val="en-US"/>
        </w:rPr>
        <w:t xml:space="preserve"> </w:t>
      </w:r>
      <w:proofErr w:type="spellStart"/>
      <w:r>
        <w:rPr>
          <w:rFonts w:ascii="Aino" w:eastAsia="Aino" w:hAnsi="Aino" w:cs="Aino"/>
          <w:lang w:val="en-US"/>
        </w:rPr>
        <w:t>ligipääsu</w:t>
      </w:r>
      <w:proofErr w:type="spellEnd"/>
      <w:r>
        <w:rPr>
          <w:rFonts w:ascii="Aino" w:eastAsia="Aino" w:hAnsi="Aino" w:cs="Aino"/>
          <w:lang w:val="en-US"/>
        </w:rPr>
        <w:t xml:space="preserve"> </w:t>
      </w:r>
      <w:proofErr w:type="spellStart"/>
      <w:r>
        <w:rPr>
          <w:rFonts w:ascii="Aino" w:eastAsia="Aino" w:hAnsi="Aino" w:cs="Aino"/>
          <w:lang w:val="en-US"/>
        </w:rPr>
        <w:t>teenustele</w:t>
      </w:r>
      <w:proofErr w:type="spellEnd"/>
      <w:r>
        <w:rPr>
          <w:rFonts w:ascii="Aino" w:eastAsia="Aino" w:hAnsi="Aino" w:cs="Aino"/>
          <w:lang w:val="en-US"/>
        </w:rPr>
        <w:t xml:space="preserve"> </w:t>
      </w:r>
      <w:proofErr w:type="spellStart"/>
      <w:r>
        <w:rPr>
          <w:rFonts w:ascii="Aino" w:eastAsia="Aino" w:hAnsi="Aino" w:cs="Aino"/>
          <w:lang w:val="en-US"/>
        </w:rPr>
        <w:t>kogu</w:t>
      </w:r>
      <w:proofErr w:type="spellEnd"/>
      <w:r>
        <w:rPr>
          <w:rFonts w:ascii="Aino" w:eastAsia="Aino" w:hAnsi="Aino" w:cs="Aino"/>
          <w:lang w:val="en-US"/>
        </w:rPr>
        <w:t xml:space="preserve"> </w:t>
      </w:r>
      <w:proofErr w:type="spellStart"/>
      <w:r>
        <w:rPr>
          <w:rFonts w:ascii="Aino" w:eastAsia="Aino" w:hAnsi="Aino" w:cs="Aino"/>
          <w:lang w:val="en-US"/>
        </w:rPr>
        <w:t>Euroopas</w:t>
      </w:r>
      <w:proofErr w:type="spellEnd"/>
      <w:r>
        <w:rPr>
          <w:rFonts w:ascii="Aino" w:eastAsia="Aino" w:hAnsi="Aino" w:cs="Aino"/>
          <w:lang w:val="en-US"/>
        </w:rPr>
        <w:t>.</w:t>
      </w:r>
    </w:p>
    <w:p w14:paraId="43D11F46" w14:textId="77777777" w:rsidR="00CC766E" w:rsidRDefault="00CC766E">
      <w:pPr>
        <w:ind w:left="720"/>
        <w:rPr>
          <w:rFonts w:ascii="Aino" w:hAnsi="Aino"/>
          <w:lang w:val="et-EE"/>
        </w:rPr>
      </w:pPr>
    </w:p>
    <w:p w14:paraId="43D11F47" w14:textId="77777777" w:rsidR="00CC766E" w:rsidRDefault="00E9532E">
      <w:r>
        <w:rPr>
          <w:rFonts w:ascii="Aino" w:hAnsi="Aino"/>
          <w:b/>
          <w:bCs/>
          <w:lang w:val="et-EE"/>
        </w:rPr>
        <w:t>4. Digiriigi arengu strateegiline juhtimine</w:t>
      </w:r>
    </w:p>
    <w:p w14:paraId="43D11F48" w14:textId="77777777" w:rsidR="00CC766E" w:rsidRDefault="00E9532E">
      <w:r>
        <w:rPr>
          <w:rFonts w:ascii="Apple Color Emoji" w:hAnsi="Apple Color Emoji"/>
          <w:lang w:val="et-EE"/>
        </w:rPr>
        <w:t>✔</w:t>
      </w:r>
      <w:r>
        <w:rPr>
          <w:rFonts w:ascii="Aino" w:hAnsi="Aino"/>
          <w:lang w:val="et-EE"/>
        </w:rPr>
        <w:t xml:space="preserve">  Tagame IKT-valdkonna tervikliku, tõhusa ja jätkusuutliku juhtimise kõige optimaalsema </w:t>
      </w:r>
      <w:proofErr w:type="spellStart"/>
      <w:r>
        <w:rPr>
          <w:rFonts w:ascii="Aino" w:hAnsi="Aino"/>
          <w:lang w:val="et-EE"/>
        </w:rPr>
        <w:t>resursikasutusega</w:t>
      </w:r>
      <w:proofErr w:type="spellEnd"/>
      <w:r>
        <w:rPr>
          <w:rFonts w:ascii="Aino" w:hAnsi="Aino"/>
          <w:lang w:val="et-EE"/>
        </w:rPr>
        <w:t>.  Selleks:</w:t>
      </w:r>
    </w:p>
    <w:p w14:paraId="43D11F49" w14:textId="77777777" w:rsidR="00CC766E" w:rsidRDefault="00E9532E">
      <w:pPr>
        <w:numPr>
          <w:ilvl w:val="0"/>
          <w:numId w:val="4"/>
        </w:numPr>
        <w:rPr>
          <w:rFonts w:ascii="Aino" w:hAnsi="Aino"/>
          <w:lang w:val="et-EE"/>
        </w:rPr>
      </w:pPr>
      <w:r>
        <w:rPr>
          <w:rFonts w:ascii="Aino" w:hAnsi="Aino"/>
          <w:lang w:val="et-EE"/>
        </w:rPr>
        <w:t>Korrastame IT-juhtimise valitsemisalades ja konsolideerime tugitegevusi.</w:t>
      </w:r>
    </w:p>
    <w:p w14:paraId="43D11F4A" w14:textId="77777777" w:rsidR="00CC766E" w:rsidRDefault="00E9532E">
      <w:pPr>
        <w:numPr>
          <w:ilvl w:val="0"/>
          <w:numId w:val="4"/>
        </w:numPr>
        <w:rPr>
          <w:rFonts w:ascii="Aino" w:hAnsi="Aino"/>
          <w:lang w:val="et-EE"/>
        </w:rPr>
      </w:pPr>
      <w:r>
        <w:rPr>
          <w:rFonts w:ascii="Aino" w:hAnsi="Aino"/>
          <w:lang w:val="et-EE"/>
        </w:rPr>
        <w:t>Juhime digivaldkonna rohepööret, eelistades keskkonnasäästlikke IKT-lahendusi.</w:t>
      </w:r>
    </w:p>
    <w:p w14:paraId="43D11F4B" w14:textId="77777777" w:rsidR="00CC766E" w:rsidRDefault="00E9532E">
      <w:pPr>
        <w:numPr>
          <w:ilvl w:val="0"/>
          <w:numId w:val="4"/>
        </w:numPr>
        <w:rPr>
          <w:rFonts w:ascii="Aino" w:hAnsi="Aino"/>
          <w:lang w:val="et-EE"/>
        </w:rPr>
      </w:pPr>
      <w:r>
        <w:rPr>
          <w:rFonts w:ascii="Aino" w:hAnsi="Aino"/>
          <w:lang w:val="et-EE"/>
        </w:rPr>
        <w:t>Arendame järjepidevalt digioskusi ja -kompetentsi kogu haridusteel.</w:t>
      </w:r>
    </w:p>
    <w:p w14:paraId="43D11F4C" w14:textId="77777777" w:rsidR="00CC766E" w:rsidRDefault="00E9532E">
      <w:pPr>
        <w:numPr>
          <w:ilvl w:val="0"/>
          <w:numId w:val="4"/>
        </w:numPr>
        <w:rPr>
          <w:rFonts w:ascii="Aino" w:hAnsi="Aino"/>
          <w:lang w:val="et-EE"/>
        </w:rPr>
      </w:pPr>
      <w:r>
        <w:rPr>
          <w:rFonts w:ascii="Aino" w:hAnsi="Aino"/>
          <w:lang w:val="et-EE"/>
        </w:rPr>
        <w:t>Edendame rahvusvahelist andmevahetust ja digilahenduste koosvõimet. </w:t>
      </w:r>
    </w:p>
    <w:p w14:paraId="43D11F4D" w14:textId="77777777" w:rsidR="00CC766E" w:rsidRDefault="00E9532E">
      <w:pPr>
        <w:numPr>
          <w:ilvl w:val="0"/>
          <w:numId w:val="4"/>
        </w:numPr>
        <w:rPr>
          <w:rFonts w:ascii="Aino" w:hAnsi="Aino"/>
          <w:lang w:val="et-EE"/>
        </w:rPr>
      </w:pPr>
      <w:r>
        <w:rPr>
          <w:rFonts w:ascii="Aino" w:hAnsi="Aino"/>
          <w:lang w:val="et-EE"/>
        </w:rPr>
        <w:t>Kindlustame Eesti digiriigi strateegiliste huvide kaitsmise Euroopa Liidu ja globaalsel tasandil, seistes õigusruumi lihtsuse ja madala halduskoormuse eest. Hoiame ja arendame Eesti digiriigi rahvusvaheliselt head mainet, tehes tihedat koostööd partneritega ning toetades Eesti tehnoloogiate ja kogemuste globaalset eksporti.</w:t>
      </w:r>
    </w:p>
    <w:p w14:paraId="43D11F4E" w14:textId="77777777" w:rsidR="00CC766E" w:rsidRDefault="00E9532E">
      <w:pPr>
        <w:rPr>
          <w:rFonts w:ascii="Aino" w:hAnsi="Aino"/>
          <w:b/>
          <w:lang w:val="et-EE"/>
        </w:rPr>
      </w:pPr>
      <w:r>
        <w:rPr>
          <w:rFonts w:ascii="Aino" w:hAnsi="Aino"/>
          <w:b/>
          <w:lang w:val="et-EE"/>
        </w:rPr>
        <w:t xml:space="preserve">Tulevikustsenaarium "Nähtamatu kolimine" </w:t>
      </w:r>
    </w:p>
    <w:p w14:paraId="43D11F4F" w14:textId="77777777" w:rsidR="00CC766E" w:rsidRDefault="00E9532E">
      <w:pPr>
        <w:rPr>
          <w:rFonts w:ascii="Aino" w:hAnsi="Aino"/>
          <w:i/>
          <w:iCs/>
          <w:lang w:val="et-EE"/>
        </w:rPr>
      </w:pPr>
      <w:r>
        <w:rPr>
          <w:rFonts w:ascii="Aino" w:hAnsi="Aino"/>
          <w:i/>
          <w:iCs/>
          <w:lang w:val="et-EE"/>
        </w:rPr>
        <w:lastRenderedPageBreak/>
        <w:t xml:space="preserve">Aasta 2035. Arendaja Epp teatab oma Euroopa </w:t>
      </w:r>
      <w:proofErr w:type="spellStart"/>
      <w:r>
        <w:rPr>
          <w:rFonts w:ascii="Aino" w:hAnsi="Aino"/>
          <w:i/>
          <w:iCs/>
          <w:lang w:val="et-EE"/>
        </w:rPr>
        <w:t>eID-ga</w:t>
      </w:r>
      <w:proofErr w:type="spellEnd"/>
      <w:r>
        <w:rPr>
          <w:rFonts w:ascii="Aino" w:hAnsi="Aino"/>
          <w:i/>
          <w:iCs/>
          <w:lang w:val="et-EE"/>
        </w:rPr>
        <w:t xml:space="preserve"> seotud assistendile: "Kolime perega Saaremaale." See üks käsklus käivitab nähtamatu tegumipõhise teenuseahela, mis tugineb töökindlatele platvormidele ja strateegilisele juhtimisele. Epu ja tema pere andmed liiguvad turvaliselt X-teel </w:t>
      </w:r>
      <w:proofErr w:type="spellStart"/>
      <w:r>
        <w:rPr>
          <w:rFonts w:ascii="Aino" w:hAnsi="Aino"/>
          <w:i/>
          <w:iCs/>
          <w:lang w:val="et-EE"/>
        </w:rPr>
        <w:t>KOV-ide</w:t>
      </w:r>
      <w:proofErr w:type="spellEnd"/>
      <w:r>
        <w:rPr>
          <w:rFonts w:ascii="Aino" w:hAnsi="Aino"/>
          <w:i/>
          <w:iCs/>
          <w:lang w:val="et-EE"/>
        </w:rPr>
        <w:t xml:space="preserve"> ja registrite vahel; info koolikohtade kohta saabub tema riiklikku postkasti. Kuna Epp töötab </w:t>
      </w:r>
      <w:proofErr w:type="spellStart"/>
      <w:r>
        <w:rPr>
          <w:rFonts w:ascii="Aino" w:hAnsi="Aino"/>
          <w:i/>
          <w:iCs/>
          <w:lang w:val="et-EE"/>
        </w:rPr>
        <w:t>väliskliendile</w:t>
      </w:r>
      <w:proofErr w:type="spellEnd"/>
      <w:r>
        <w:rPr>
          <w:rFonts w:ascii="Aino" w:hAnsi="Aino"/>
          <w:i/>
          <w:iCs/>
          <w:lang w:val="et-EE"/>
        </w:rPr>
        <w:t>, kindlustab riikidevaheline rahvusvaheline andmevahetus automaatselt tema sotsiaalkindlustuse ja maksude korrektse arvestuse. Lõpuks, tuginedes digioskuste arendamise strateegile, märgib süsteem koolipakkumise juures ära, et tema lapsele on uues koolis broneeritud koht edasijõudnute drooni ja robootikaringis, tagades tema õpiteekonna jätkumise.</w:t>
      </w:r>
    </w:p>
    <w:p w14:paraId="43D11F50" w14:textId="77777777" w:rsidR="00CC766E" w:rsidRDefault="00CC766E">
      <w:pPr>
        <w:rPr>
          <w:rFonts w:ascii="Aino" w:hAnsi="Aino"/>
          <w:i/>
          <w:iCs/>
          <w:lang w:val="et-EE"/>
        </w:rPr>
      </w:pPr>
    </w:p>
    <w:p w14:paraId="43D11F51" w14:textId="77777777" w:rsidR="00CC766E" w:rsidRDefault="00E9532E">
      <w:pPr>
        <w:rPr>
          <w:rFonts w:ascii="Aino" w:hAnsi="Aino"/>
          <w:b/>
          <w:sz w:val="32"/>
          <w:lang w:val="et-EE"/>
        </w:rPr>
      </w:pPr>
      <w:r>
        <w:rPr>
          <w:rFonts w:ascii="Aino" w:hAnsi="Aino"/>
          <w:b/>
          <w:sz w:val="32"/>
          <w:lang w:val="et-EE"/>
        </w:rPr>
        <w:t>Alaeesmärk 2: IT-vaatlikum, turvaline ja kaitstud küberruum</w:t>
      </w:r>
    </w:p>
    <w:p w14:paraId="43D11F52" w14:textId="77777777" w:rsidR="00CC766E" w:rsidRDefault="00E9532E">
      <w:r>
        <w:rPr>
          <w:rFonts w:ascii="Aino" w:hAnsi="Aino"/>
          <w:lang w:val="et-EE"/>
        </w:rPr>
        <w:t xml:space="preserve">Tagame turvalise ja usaldusväärse küberruumi, mis on meie digiühiskonna, majanduse ja riikluse toimimise vundament. Kaitseme kogu ühiskonda ja digiriiki tingimustes, </w:t>
      </w:r>
      <w:r>
        <w:rPr>
          <w:rFonts w:ascii="Aino" w:eastAsia="Aino" w:hAnsi="Aino" w:cs="Aino"/>
          <w:lang w:val="et-EE"/>
        </w:rPr>
        <w:t xml:space="preserve">kus suure mõjuga </w:t>
      </w:r>
      <w:proofErr w:type="spellStart"/>
      <w:r>
        <w:rPr>
          <w:rFonts w:ascii="Aino" w:eastAsia="Aino" w:hAnsi="Aino" w:cs="Aino"/>
          <w:lang w:val="et-EE"/>
        </w:rPr>
        <w:t>küberintsidendid</w:t>
      </w:r>
      <w:proofErr w:type="spellEnd"/>
      <w:r>
        <w:rPr>
          <w:rFonts w:ascii="Aino" w:eastAsia="Aino" w:hAnsi="Aino" w:cs="Aino"/>
          <w:lang w:val="et-EE"/>
        </w:rPr>
        <w:t xml:space="preserve"> on aastaga kahekordistunud. </w:t>
      </w:r>
      <w:r>
        <w:rPr>
          <w:rFonts w:ascii="Aino" w:hAnsi="Aino"/>
          <w:lang w:val="et-EE"/>
        </w:rPr>
        <w:t>See on tipnenud sadu tuhandeid eestlasi puudutanud massiivsete andmelekete ning geopoliitiliste vastaste üha agressiivsema ja varjatuma survega meie elutähtsa taristu suunal, sest nii teadaolevad kui ka uued vaenulikud ohustajad on pidevas arengus otsides väsimatult uusi viise ligipääsemaks Eesti ühiskonda mõjutavatele digitaalsetele teenustele ja võrkudele.</w:t>
      </w:r>
      <w:r>
        <w:rPr>
          <w:rFonts w:ascii="Aino" w:hAnsi="Aino"/>
          <w:vertAlign w:val="superscript"/>
          <w:lang w:val="et-EE"/>
        </w:rPr>
        <w:footnoteReference w:id="1"/>
      </w:r>
      <w:r>
        <w:rPr>
          <w:rFonts w:ascii="Aino" w:hAnsi="Aino"/>
          <w:lang w:val="et-EE"/>
        </w:rPr>
        <w:t xml:space="preserve"> See </w:t>
      </w:r>
      <w:r>
        <w:rPr>
          <w:rFonts w:ascii="Aino" w:eastAsia="Aino" w:hAnsi="Aino" w:cs="Aino"/>
          <w:lang w:val="et-EE"/>
        </w:rPr>
        <w:t>omab mõju ühiskonna usaldusele digiteenuste suhtes.</w:t>
      </w:r>
    </w:p>
    <w:p w14:paraId="43D11F53" w14:textId="59509468" w:rsidR="00CC766E" w:rsidRDefault="00E9532E">
      <w:r>
        <w:br/>
      </w:r>
      <w:r>
        <w:rPr>
          <w:rFonts w:ascii="Aino" w:eastAsia="Aino" w:hAnsi="Aino" w:cs="Aino"/>
          <w:lang w:val="et-EE"/>
        </w:rPr>
        <w:t>Meie küberruumi kaitse on kohanemisvõimeline ja hõlmab kogu ühiskonda, sõltumata geopoliitilisest survest või tehnoloogia kiirest arengust.</w:t>
      </w:r>
      <w:ins w:id="8" w:author="Ergo Tars - RIT" w:date="2025-12-23T12:29:00Z" w16du:dateUtc="2025-12-23T10:29:00Z">
        <w:r>
          <w:rPr>
            <w:rFonts w:ascii="Aino" w:eastAsia="Aino" w:hAnsi="Aino" w:cs="Aino"/>
            <w:lang w:val="et-EE"/>
          </w:rPr>
          <w:t xml:space="preserve"> </w:t>
        </w:r>
        <w:r w:rsidRPr="00774209">
          <w:rPr>
            <w:rFonts w:ascii="Aino" w:eastAsia="Aino" w:hAnsi="Aino" w:cs="Aino"/>
            <w:b/>
            <w:bCs/>
            <w:lang w:val="et-EE"/>
          </w:rPr>
          <w:t>Turvaline ja kaitstud küberruum eeldab alustaristu konsolideerimist, kus põhikomponendid ja -teenused on ühiselt hallatud ning taaskasutatavad. See loob eelduse platvormipõhiseks, koostalitlusvõimeliseks ja turvaliseks digiriigiks ning väldib dubleerivaid lahendusi.</w:t>
        </w:r>
      </w:ins>
    </w:p>
    <w:p w14:paraId="43D11F54" w14:textId="77777777" w:rsidR="00CC766E" w:rsidRDefault="00CC766E">
      <w:pPr>
        <w:rPr>
          <w:rFonts w:ascii="Aino" w:hAnsi="Aino"/>
          <w:lang w:val="et-EE"/>
        </w:rPr>
      </w:pPr>
    </w:p>
    <w:p w14:paraId="43D11F55" w14:textId="77777777" w:rsidR="00CC766E" w:rsidRDefault="00E9532E">
      <w:pPr>
        <w:rPr>
          <w:rFonts w:ascii="Aino" w:eastAsia="Aino" w:hAnsi="Aino" w:cs="Aino"/>
          <w:lang w:val="et-EE"/>
        </w:rPr>
      </w:pPr>
      <w:r>
        <w:rPr>
          <w:rFonts w:ascii="Aino" w:eastAsia="Aino" w:hAnsi="Aino" w:cs="Aino"/>
          <w:lang w:val="et-EE"/>
        </w:rPr>
        <w:t xml:space="preserve">Meie eesmärk on ennetav ja tulevikukindel </w:t>
      </w:r>
      <w:proofErr w:type="spellStart"/>
      <w:r>
        <w:rPr>
          <w:rFonts w:ascii="Aino" w:eastAsia="Aino" w:hAnsi="Aino" w:cs="Aino"/>
          <w:lang w:val="et-EE"/>
        </w:rPr>
        <w:t>küberkaitse</w:t>
      </w:r>
      <w:proofErr w:type="spellEnd"/>
      <w:r>
        <w:rPr>
          <w:rFonts w:ascii="Aino" w:eastAsia="Aino" w:hAnsi="Aino" w:cs="Aino"/>
          <w:lang w:val="et-EE"/>
        </w:rPr>
        <w:t>, mis hoiab digiriigi toimivana ja tagab, et 96% elanikkonnast kasutab meie teenuseid täie usaldusega.</w:t>
      </w:r>
    </w:p>
    <w:p w14:paraId="43D11F56" w14:textId="77777777" w:rsidR="00CC766E" w:rsidRDefault="00CC766E">
      <w:pPr>
        <w:rPr>
          <w:rFonts w:ascii="Aino" w:hAnsi="Aino"/>
          <w:lang w:val="et-EE"/>
        </w:rPr>
      </w:pPr>
    </w:p>
    <w:p w14:paraId="43D11F57" w14:textId="77777777" w:rsidR="00CC766E" w:rsidRDefault="00E9532E">
      <w:r>
        <w:rPr>
          <w:rFonts w:ascii="Aino" w:hAnsi="Aino"/>
          <w:b/>
          <w:lang w:val="et-EE"/>
        </w:rPr>
        <w:t xml:space="preserve">Mõõdik: Usaldus digiteenuste turvalisuse vastu </w:t>
      </w:r>
      <w:r>
        <w:rPr>
          <w:rFonts w:ascii="Aino" w:hAnsi="Aino"/>
          <w:bCs/>
          <w:i/>
          <w:iCs/>
          <w:sz w:val="18"/>
          <w:szCs w:val="18"/>
          <w:lang w:val="et-EE"/>
        </w:rPr>
        <w:t>(Allikas: Statistikaamet)</w:t>
      </w:r>
    </w:p>
    <w:tbl>
      <w:tblPr>
        <w:tblW w:w="10522" w:type="dxa"/>
        <w:tblLayout w:type="fixed"/>
        <w:tblCellMar>
          <w:left w:w="10" w:type="dxa"/>
          <w:right w:w="10" w:type="dxa"/>
        </w:tblCellMar>
        <w:tblLook w:val="04A0" w:firstRow="1" w:lastRow="0" w:firstColumn="1" w:lastColumn="0" w:noHBand="0" w:noVBand="1"/>
      </w:tblPr>
      <w:tblGrid>
        <w:gridCol w:w="4222"/>
        <w:gridCol w:w="1800"/>
        <w:gridCol w:w="1620"/>
        <w:gridCol w:w="1350"/>
        <w:gridCol w:w="1530"/>
      </w:tblGrid>
      <w:tr w:rsidR="00CC766E" w14:paraId="43D11F5D" w14:textId="77777777">
        <w:trPr>
          <w:trHeight w:val="515"/>
        </w:trPr>
        <w:tc>
          <w:tcPr>
            <w:tcW w:w="422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58" w14:textId="77777777" w:rsidR="00CC766E" w:rsidRDefault="00E9532E">
            <w:pPr>
              <w:spacing w:line="240" w:lineRule="auto"/>
              <w:rPr>
                <w:rFonts w:ascii="Aino" w:hAnsi="Aino"/>
                <w:b/>
                <w:sz w:val="18"/>
                <w:lang w:val="et-EE"/>
              </w:rPr>
            </w:pPr>
            <w:r>
              <w:rPr>
                <w:rFonts w:ascii="Aino" w:hAnsi="Aino"/>
                <w:b/>
                <w:sz w:val="18"/>
                <w:lang w:val="et-EE"/>
              </w:rPr>
              <w:t>Näitaja</w:t>
            </w:r>
          </w:p>
        </w:tc>
        <w:tc>
          <w:tcPr>
            <w:tcW w:w="18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59" w14:textId="77777777" w:rsidR="00CC766E" w:rsidRDefault="00E9532E">
            <w:pPr>
              <w:spacing w:line="240" w:lineRule="auto"/>
              <w:jc w:val="center"/>
              <w:rPr>
                <w:rFonts w:ascii="Aino" w:hAnsi="Aino"/>
                <w:b/>
                <w:bCs/>
                <w:sz w:val="18"/>
                <w:szCs w:val="18"/>
                <w:lang w:val="et-EE"/>
              </w:rPr>
            </w:pPr>
            <w:r>
              <w:rPr>
                <w:rFonts w:ascii="Aino" w:hAnsi="Aino"/>
                <w:b/>
                <w:bCs/>
                <w:sz w:val="18"/>
                <w:szCs w:val="18"/>
                <w:lang w:val="et-EE"/>
              </w:rPr>
              <w:t xml:space="preserve">2019 </w:t>
            </w:r>
          </w:p>
        </w:tc>
        <w:tc>
          <w:tcPr>
            <w:tcW w:w="16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5A" w14:textId="77777777" w:rsidR="00CC766E" w:rsidRDefault="00E9532E">
            <w:pPr>
              <w:spacing w:line="240" w:lineRule="auto"/>
              <w:jc w:val="center"/>
              <w:rPr>
                <w:rFonts w:ascii="Aino" w:hAnsi="Aino"/>
                <w:b/>
                <w:bCs/>
                <w:sz w:val="18"/>
                <w:szCs w:val="18"/>
                <w:lang w:val="et-EE"/>
              </w:rPr>
            </w:pPr>
            <w:r>
              <w:rPr>
                <w:rFonts w:ascii="Aino" w:hAnsi="Aino"/>
                <w:b/>
                <w:bCs/>
                <w:sz w:val="18"/>
                <w:szCs w:val="18"/>
                <w:lang w:val="et-EE"/>
              </w:rPr>
              <w:t>2024</w:t>
            </w:r>
          </w:p>
        </w:tc>
        <w:tc>
          <w:tcPr>
            <w:tcW w:w="135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5B" w14:textId="77777777" w:rsidR="00CC766E" w:rsidRDefault="00E9532E">
            <w:pPr>
              <w:spacing w:line="240" w:lineRule="auto"/>
              <w:jc w:val="center"/>
              <w:rPr>
                <w:rFonts w:ascii="Aino" w:hAnsi="Aino"/>
                <w:b/>
                <w:bCs/>
                <w:sz w:val="18"/>
                <w:szCs w:val="18"/>
                <w:lang w:val="et-EE"/>
              </w:rPr>
            </w:pPr>
            <w:r>
              <w:rPr>
                <w:rFonts w:ascii="Aino" w:hAnsi="Aino"/>
                <w:b/>
                <w:bCs/>
                <w:sz w:val="18"/>
                <w:szCs w:val="18"/>
                <w:lang w:val="et-EE"/>
              </w:rPr>
              <w:t>2030 siht</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11F5C" w14:textId="77777777" w:rsidR="00CC766E" w:rsidRDefault="00E9532E">
            <w:pPr>
              <w:spacing w:line="240" w:lineRule="auto"/>
              <w:jc w:val="center"/>
              <w:rPr>
                <w:rFonts w:ascii="Aino" w:hAnsi="Aino"/>
                <w:b/>
                <w:bCs/>
                <w:sz w:val="18"/>
                <w:szCs w:val="18"/>
                <w:lang w:val="et-EE"/>
              </w:rPr>
            </w:pPr>
            <w:r>
              <w:rPr>
                <w:rFonts w:ascii="Aino" w:hAnsi="Aino"/>
                <w:b/>
                <w:bCs/>
                <w:sz w:val="18"/>
                <w:szCs w:val="18"/>
                <w:lang w:val="et-EE"/>
              </w:rPr>
              <w:t>2035 siht</w:t>
            </w:r>
          </w:p>
        </w:tc>
      </w:tr>
      <w:tr w:rsidR="00CC766E" w14:paraId="43D11F63" w14:textId="77777777">
        <w:trPr>
          <w:trHeight w:val="515"/>
        </w:trPr>
        <w:tc>
          <w:tcPr>
            <w:tcW w:w="422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5E" w14:textId="77777777" w:rsidR="00CC766E" w:rsidRDefault="00E9532E">
            <w:pPr>
              <w:spacing w:line="240" w:lineRule="auto"/>
              <w:rPr>
                <w:rFonts w:ascii="Aino" w:hAnsi="Aino"/>
                <w:sz w:val="18"/>
                <w:szCs w:val="18"/>
                <w:lang w:val="et-EE"/>
              </w:rPr>
            </w:pPr>
            <w:r>
              <w:rPr>
                <w:rFonts w:ascii="Aino" w:hAnsi="Aino"/>
                <w:sz w:val="18"/>
                <w:szCs w:val="18"/>
                <w:lang w:val="et-EE"/>
              </w:rPr>
              <w:t xml:space="preserve">Protsent elanikkonnast, kes peavad digiriigi teenuseid turvalisteks ja usaldusväärseteks ning kasutavad neid. </w:t>
            </w:r>
          </w:p>
        </w:tc>
        <w:tc>
          <w:tcPr>
            <w:tcW w:w="18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5F" w14:textId="77777777" w:rsidR="00CC766E" w:rsidRDefault="00E9532E">
            <w:pPr>
              <w:spacing w:line="240" w:lineRule="auto"/>
              <w:jc w:val="center"/>
              <w:rPr>
                <w:rFonts w:ascii="Aino" w:hAnsi="Aino"/>
                <w:sz w:val="18"/>
                <w:szCs w:val="18"/>
                <w:lang w:val="et-EE"/>
              </w:rPr>
            </w:pPr>
            <w:r>
              <w:rPr>
                <w:rFonts w:ascii="Aino" w:hAnsi="Aino"/>
                <w:sz w:val="18"/>
                <w:szCs w:val="18"/>
                <w:lang w:val="et-EE"/>
              </w:rPr>
              <w:t>96,2%</w:t>
            </w:r>
          </w:p>
        </w:tc>
        <w:tc>
          <w:tcPr>
            <w:tcW w:w="16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60" w14:textId="77777777" w:rsidR="00CC766E" w:rsidRDefault="00E9532E">
            <w:pPr>
              <w:spacing w:line="240" w:lineRule="auto"/>
              <w:jc w:val="center"/>
              <w:rPr>
                <w:rFonts w:ascii="Aino" w:hAnsi="Aino"/>
                <w:sz w:val="18"/>
                <w:szCs w:val="18"/>
                <w:lang w:val="et-EE"/>
              </w:rPr>
            </w:pPr>
            <w:r>
              <w:rPr>
                <w:rFonts w:ascii="Aino" w:hAnsi="Aino"/>
                <w:sz w:val="18"/>
                <w:szCs w:val="18"/>
                <w:lang w:val="et-EE"/>
              </w:rPr>
              <w:t>91,8%</w:t>
            </w:r>
          </w:p>
        </w:tc>
        <w:tc>
          <w:tcPr>
            <w:tcW w:w="135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61" w14:textId="77777777" w:rsidR="00CC766E" w:rsidRDefault="00E9532E">
            <w:pPr>
              <w:spacing w:line="240" w:lineRule="auto"/>
              <w:jc w:val="center"/>
              <w:rPr>
                <w:rFonts w:ascii="Aino" w:hAnsi="Aino"/>
                <w:sz w:val="18"/>
                <w:szCs w:val="18"/>
                <w:lang w:val="et-EE"/>
              </w:rPr>
            </w:pPr>
            <w:r>
              <w:rPr>
                <w:rFonts w:ascii="Aino" w:hAnsi="Aino"/>
                <w:sz w:val="18"/>
                <w:szCs w:val="18"/>
                <w:lang w:val="et-EE"/>
              </w:rPr>
              <w:t>&gt;96%</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11F62" w14:textId="77777777" w:rsidR="00CC766E" w:rsidRDefault="00E9532E">
            <w:pPr>
              <w:spacing w:line="240" w:lineRule="auto"/>
              <w:jc w:val="center"/>
              <w:rPr>
                <w:rFonts w:ascii="Aino" w:hAnsi="Aino"/>
                <w:sz w:val="18"/>
                <w:szCs w:val="18"/>
                <w:lang w:val="et-EE"/>
              </w:rPr>
            </w:pPr>
            <w:r>
              <w:rPr>
                <w:rFonts w:ascii="Aino" w:hAnsi="Aino"/>
                <w:sz w:val="18"/>
                <w:szCs w:val="18"/>
                <w:lang w:val="et-EE"/>
              </w:rPr>
              <w:t>&gt;96%</w:t>
            </w:r>
          </w:p>
        </w:tc>
      </w:tr>
    </w:tbl>
    <w:p w14:paraId="43D11F64" w14:textId="77777777" w:rsidR="00CC766E" w:rsidRDefault="00CC766E">
      <w:pPr>
        <w:rPr>
          <w:rFonts w:ascii="Aino" w:hAnsi="Aino"/>
          <w:lang w:val="et-EE"/>
        </w:rPr>
      </w:pPr>
    </w:p>
    <w:p w14:paraId="43D11F65" w14:textId="77777777" w:rsidR="00CC766E" w:rsidRDefault="00E9532E">
      <w:pPr>
        <w:jc w:val="left"/>
        <w:rPr>
          <w:rFonts w:ascii="Aino" w:hAnsi="Aino"/>
          <w:lang w:val="et-EE"/>
        </w:rPr>
      </w:pPr>
      <w:r>
        <w:rPr>
          <w:rFonts w:ascii="Aino" w:hAnsi="Aino"/>
          <w:lang w:val="et-EE"/>
        </w:rPr>
        <w:t xml:space="preserve">Võtmesuunad: </w:t>
      </w:r>
    </w:p>
    <w:p w14:paraId="43D11F66" w14:textId="77777777" w:rsidR="00CC766E" w:rsidRDefault="00E9532E">
      <w:pPr>
        <w:rPr>
          <w:rFonts w:ascii="Aino" w:hAnsi="Aino"/>
          <w:b/>
          <w:bCs/>
          <w:lang w:val="et-EE"/>
        </w:rPr>
      </w:pPr>
      <w:r>
        <w:rPr>
          <w:rFonts w:ascii="Aino" w:hAnsi="Aino"/>
          <w:b/>
          <w:bCs/>
          <w:lang w:val="et-EE"/>
        </w:rPr>
        <w:t>1. Juhime riikliku küberturvalisuse arengut sidusalt ja selgelt.</w:t>
      </w:r>
    </w:p>
    <w:p w14:paraId="43D11F67" w14:textId="77777777" w:rsidR="00CC766E" w:rsidRDefault="00E9532E">
      <w:r>
        <w:rPr>
          <w:rFonts w:ascii="Apple Color Emoji" w:hAnsi="Apple Color Emoji"/>
          <w:lang w:val="et-EE"/>
        </w:rPr>
        <w:t>✔</w:t>
      </w:r>
      <w:r>
        <w:rPr>
          <w:rFonts w:ascii="Aino" w:hAnsi="Aino"/>
          <w:lang w:val="et-EE"/>
        </w:rPr>
        <w:t xml:space="preserve"> </w:t>
      </w:r>
      <w:r>
        <w:rPr>
          <w:rFonts w:ascii="Aino" w:eastAsia="Aino" w:hAnsi="Aino" w:cs="Aino"/>
          <w:lang w:val="et-EE"/>
        </w:rPr>
        <w:t xml:space="preserve">Tagame Eesti küberjulgeoleku läbi sihipärase ja </w:t>
      </w:r>
      <w:r>
        <w:rPr>
          <w:rFonts w:ascii="Aino" w:eastAsia="Aino" w:hAnsi="Aino" w:cs="Aino"/>
          <w:b/>
          <w:bCs/>
          <w:lang w:val="et-EE"/>
        </w:rPr>
        <w:t>koordineeritud keskse juhtimise</w:t>
      </w:r>
      <w:r>
        <w:rPr>
          <w:rFonts w:ascii="Aino" w:eastAsia="Aino" w:hAnsi="Aino" w:cs="Aino"/>
          <w:lang w:val="et-EE"/>
        </w:rPr>
        <w:t>. Selleks:</w:t>
      </w:r>
    </w:p>
    <w:p w14:paraId="43D11F68" w14:textId="77777777" w:rsidR="00CC766E" w:rsidRDefault="00E9532E">
      <w:pPr>
        <w:numPr>
          <w:ilvl w:val="0"/>
          <w:numId w:val="5"/>
        </w:numPr>
        <w:rPr>
          <w:rFonts w:ascii="Aino" w:hAnsi="Aino"/>
          <w:lang w:val="et-EE"/>
        </w:rPr>
      </w:pPr>
      <w:r>
        <w:rPr>
          <w:rFonts w:ascii="Aino" w:hAnsi="Aino"/>
          <w:lang w:val="et-EE"/>
        </w:rPr>
        <w:t xml:space="preserve">Seame </w:t>
      </w:r>
      <w:proofErr w:type="spellStart"/>
      <w:r>
        <w:rPr>
          <w:rFonts w:ascii="Aino" w:hAnsi="Aino"/>
          <w:lang w:val="et-EE"/>
        </w:rPr>
        <w:t>küberturbealased</w:t>
      </w:r>
      <w:proofErr w:type="spellEnd"/>
      <w:r>
        <w:rPr>
          <w:rFonts w:ascii="Aino" w:hAnsi="Aino"/>
          <w:lang w:val="et-EE"/>
        </w:rPr>
        <w:t xml:space="preserve"> kohustused proportsionaalselt ja eesmärgipäraselt arvestades küberohu mõju ühiskonnale.</w:t>
      </w:r>
    </w:p>
    <w:p w14:paraId="43D11F69" w14:textId="77777777" w:rsidR="00CC766E" w:rsidRDefault="00E9532E">
      <w:pPr>
        <w:numPr>
          <w:ilvl w:val="0"/>
          <w:numId w:val="5"/>
        </w:numPr>
        <w:rPr>
          <w:rFonts w:ascii="Aino" w:hAnsi="Aino"/>
          <w:lang w:val="et-EE"/>
        </w:rPr>
      </w:pPr>
      <w:r>
        <w:rPr>
          <w:rFonts w:ascii="Aino" w:hAnsi="Aino"/>
          <w:lang w:val="et-EE"/>
        </w:rPr>
        <w:t>Lähtume Eesti seadusandluses riskipõhisusest ja kasutame ressursse sihipäraselt.</w:t>
      </w:r>
    </w:p>
    <w:p w14:paraId="44481817" w14:textId="77777777" w:rsidR="00E9532E" w:rsidRPr="00603FBD" w:rsidRDefault="00E9532E" w:rsidP="00E9532E">
      <w:pPr>
        <w:numPr>
          <w:ilvl w:val="0"/>
          <w:numId w:val="5"/>
        </w:numPr>
        <w:rPr>
          <w:ins w:id="9" w:author="Ergo Tars - RIT" w:date="2025-12-23T12:28:00Z" w16du:dateUtc="2025-12-23T10:28:00Z"/>
        </w:rPr>
      </w:pPr>
      <w:r>
        <w:rPr>
          <w:rFonts w:ascii="Aino" w:hAnsi="Aino"/>
          <w:lang w:val="et-EE"/>
        </w:rPr>
        <w:t>Tõhustame valdkonna ekspertide vahelist koostööd ja küberturvalisuse arengu seiret.</w:t>
      </w:r>
    </w:p>
    <w:p w14:paraId="43D11F6A" w14:textId="0B101AC3" w:rsidR="00CC766E" w:rsidRPr="00774209" w:rsidRDefault="00E9532E" w:rsidP="00E9532E">
      <w:pPr>
        <w:numPr>
          <w:ilvl w:val="0"/>
          <w:numId w:val="5"/>
        </w:numPr>
        <w:rPr>
          <w:b/>
          <w:bCs/>
        </w:rPr>
      </w:pPr>
      <w:proofErr w:type="spellStart"/>
      <w:ins w:id="10" w:author="Ergo Tars - RIT" w:date="2025-12-23T12:28:00Z" w16du:dateUtc="2025-12-23T10:28:00Z">
        <w:r w:rsidRPr="00774209">
          <w:rPr>
            <w:rFonts w:ascii="Aino" w:hAnsi="Aino"/>
            <w:b/>
            <w:bCs/>
          </w:rPr>
          <w:t>Konsolideerime</w:t>
        </w:r>
        <w:proofErr w:type="spellEnd"/>
        <w:r w:rsidRPr="00774209">
          <w:rPr>
            <w:rFonts w:ascii="Aino" w:hAnsi="Aino"/>
            <w:b/>
            <w:bCs/>
          </w:rPr>
          <w:t xml:space="preserve"> </w:t>
        </w:r>
        <w:proofErr w:type="spellStart"/>
        <w:r w:rsidRPr="00774209">
          <w:rPr>
            <w:rFonts w:ascii="Aino" w:hAnsi="Aino"/>
            <w:b/>
            <w:bCs/>
          </w:rPr>
          <w:t>alustaristu</w:t>
        </w:r>
        <w:proofErr w:type="spellEnd"/>
        <w:r w:rsidRPr="00774209">
          <w:rPr>
            <w:rFonts w:ascii="Aino" w:hAnsi="Aino"/>
            <w:b/>
            <w:bCs/>
          </w:rPr>
          <w:t xml:space="preserve"> </w:t>
        </w:r>
        <w:proofErr w:type="spellStart"/>
        <w:r w:rsidRPr="00774209">
          <w:rPr>
            <w:rFonts w:ascii="Aino" w:hAnsi="Aino"/>
            <w:b/>
            <w:bCs/>
          </w:rPr>
          <w:t>lähtudes</w:t>
        </w:r>
        <w:proofErr w:type="spellEnd"/>
        <w:r w:rsidRPr="00774209">
          <w:rPr>
            <w:rFonts w:ascii="Aino" w:hAnsi="Aino"/>
            <w:b/>
            <w:bCs/>
          </w:rPr>
          <w:t xml:space="preserve"> </w:t>
        </w:r>
        <w:proofErr w:type="spellStart"/>
        <w:r w:rsidRPr="00774209">
          <w:rPr>
            <w:rFonts w:ascii="Aino" w:hAnsi="Aino"/>
            <w:b/>
            <w:bCs/>
          </w:rPr>
          <w:t>küberturvalisuse</w:t>
        </w:r>
        <w:proofErr w:type="spellEnd"/>
        <w:r w:rsidRPr="00774209">
          <w:rPr>
            <w:rFonts w:ascii="Aino" w:hAnsi="Aino"/>
            <w:b/>
            <w:bCs/>
          </w:rPr>
          <w:t xml:space="preserve"> ja </w:t>
        </w:r>
        <w:proofErr w:type="spellStart"/>
        <w:r w:rsidRPr="00774209">
          <w:rPr>
            <w:rFonts w:ascii="Aino" w:hAnsi="Aino"/>
            <w:b/>
            <w:bCs/>
          </w:rPr>
          <w:t>usalduvääruse</w:t>
        </w:r>
        <w:proofErr w:type="spellEnd"/>
        <w:r w:rsidRPr="00774209">
          <w:rPr>
            <w:rFonts w:ascii="Aino" w:hAnsi="Aino"/>
            <w:b/>
            <w:bCs/>
          </w:rPr>
          <w:t xml:space="preserve"> </w:t>
        </w:r>
        <w:proofErr w:type="spellStart"/>
        <w:r w:rsidRPr="00774209">
          <w:rPr>
            <w:rFonts w:ascii="Aino" w:hAnsi="Aino"/>
            <w:b/>
            <w:bCs/>
          </w:rPr>
          <w:t>aspektidest</w:t>
        </w:r>
        <w:proofErr w:type="spellEnd"/>
        <w:r w:rsidRPr="00774209">
          <w:rPr>
            <w:rFonts w:ascii="Aino" w:hAnsi="Aino"/>
            <w:b/>
            <w:bCs/>
          </w:rPr>
          <w:t>.</w:t>
        </w:r>
      </w:ins>
      <w:r w:rsidRPr="00774209">
        <w:rPr>
          <w:b/>
          <w:bCs/>
        </w:rPr>
        <w:br/>
      </w:r>
    </w:p>
    <w:p w14:paraId="43D11F6B" w14:textId="77777777" w:rsidR="00CC766E" w:rsidRDefault="00E9532E">
      <w:pPr>
        <w:rPr>
          <w:rFonts w:ascii="Aino" w:hAnsi="Aino"/>
          <w:b/>
          <w:bCs/>
          <w:lang w:val="et-EE"/>
        </w:rPr>
      </w:pPr>
      <w:r>
        <w:rPr>
          <w:rFonts w:ascii="Aino" w:hAnsi="Aino"/>
          <w:b/>
          <w:bCs/>
          <w:lang w:val="et-EE"/>
        </w:rPr>
        <w:t>2. Suurendame kogu ühiskonna kerksust teaduspõhiselt ja tulevikukindlalt.</w:t>
      </w:r>
    </w:p>
    <w:p w14:paraId="43D11F6C" w14:textId="77777777" w:rsidR="00CC766E" w:rsidRDefault="00E9532E">
      <w:r>
        <w:rPr>
          <w:rFonts w:ascii="Apple Color Emoji" w:hAnsi="Apple Color Emoji"/>
          <w:lang w:val="et-EE"/>
        </w:rPr>
        <w:t>✔</w:t>
      </w:r>
      <w:r>
        <w:rPr>
          <w:rFonts w:ascii="Aino" w:hAnsi="Aino"/>
          <w:lang w:val="et-EE"/>
        </w:rPr>
        <w:t xml:space="preserve"> </w:t>
      </w:r>
      <w:proofErr w:type="spellStart"/>
      <w:r>
        <w:rPr>
          <w:rFonts w:ascii="Aino" w:hAnsi="Aino"/>
          <w:lang w:val="et-EE"/>
        </w:rPr>
        <w:t>Võimestame</w:t>
      </w:r>
      <w:proofErr w:type="spellEnd"/>
      <w:r>
        <w:rPr>
          <w:rFonts w:ascii="Aino" w:hAnsi="Aino"/>
          <w:lang w:val="et-EE"/>
        </w:rPr>
        <w:t xml:space="preserve"> kogu ühiskonda, et küberohte ennetada ja neile reageerida. Selleks:</w:t>
      </w:r>
    </w:p>
    <w:p w14:paraId="43D11F6D" w14:textId="77777777" w:rsidR="00CC766E" w:rsidRDefault="00E9532E">
      <w:pPr>
        <w:numPr>
          <w:ilvl w:val="0"/>
          <w:numId w:val="6"/>
        </w:numPr>
        <w:rPr>
          <w:rFonts w:ascii="Aino" w:hAnsi="Aino"/>
          <w:lang w:val="et-EE"/>
        </w:rPr>
      </w:pPr>
      <w:r>
        <w:rPr>
          <w:rFonts w:ascii="Aino" w:hAnsi="Aino"/>
          <w:lang w:val="et-EE"/>
        </w:rPr>
        <w:t>Kindlustame elutähtsate teenuste ja taristu toimepidevuse igas olukorras, arvestades riikliku julgeoleku vajadusi.</w:t>
      </w:r>
    </w:p>
    <w:p w14:paraId="43D11F6E" w14:textId="77777777" w:rsidR="00CC766E" w:rsidRDefault="00E9532E">
      <w:pPr>
        <w:numPr>
          <w:ilvl w:val="0"/>
          <w:numId w:val="6"/>
        </w:numPr>
        <w:rPr>
          <w:rFonts w:ascii="Aino" w:hAnsi="Aino"/>
          <w:lang w:val="et-EE"/>
        </w:rPr>
      </w:pPr>
      <w:r>
        <w:rPr>
          <w:rFonts w:ascii="Aino" w:hAnsi="Aino"/>
          <w:lang w:val="et-EE"/>
        </w:rPr>
        <w:t>Suurendame ohuteadmust ning kerksusvõimet tõstes ohtude nähtavust ja seiret.</w:t>
      </w:r>
    </w:p>
    <w:p w14:paraId="43D11F6F" w14:textId="77777777" w:rsidR="00CC766E" w:rsidRDefault="00E9532E">
      <w:pPr>
        <w:numPr>
          <w:ilvl w:val="0"/>
          <w:numId w:val="6"/>
        </w:numPr>
        <w:rPr>
          <w:rFonts w:ascii="Aino" w:hAnsi="Aino"/>
          <w:lang w:val="et-EE"/>
        </w:rPr>
      </w:pPr>
      <w:r>
        <w:rPr>
          <w:rFonts w:ascii="Aino" w:hAnsi="Aino"/>
          <w:lang w:val="et-EE"/>
        </w:rPr>
        <w:t xml:space="preserve">Vähendame Eesti ettevõtete vastu suunatud küberrünnakute õnnestumist tänu ennetavate ja kesksete kaitsemeetmete rakendamisele. </w:t>
      </w:r>
    </w:p>
    <w:p w14:paraId="43D11F70" w14:textId="77777777" w:rsidR="00CC766E" w:rsidRDefault="00E9532E">
      <w:r>
        <w:rPr>
          <w:rFonts w:ascii="Aino" w:hAnsi="Aino"/>
          <w:b/>
          <w:bCs/>
          <w:lang w:val="et-EE"/>
        </w:rPr>
        <w:t xml:space="preserve">3. Kujundame ennetavalt turvalise </w:t>
      </w:r>
      <w:proofErr w:type="spellStart"/>
      <w:r>
        <w:rPr>
          <w:rFonts w:ascii="Aino" w:hAnsi="Aino"/>
          <w:b/>
          <w:bCs/>
          <w:lang w:val="et-EE"/>
        </w:rPr>
        <w:t>küberkeskkonna</w:t>
      </w:r>
      <w:proofErr w:type="spellEnd"/>
      <w:r>
        <w:rPr>
          <w:rFonts w:ascii="Aino" w:hAnsi="Aino"/>
          <w:b/>
          <w:bCs/>
          <w:lang w:val="et-EE"/>
        </w:rPr>
        <w:t>.</w:t>
      </w:r>
    </w:p>
    <w:p w14:paraId="43D11F71" w14:textId="77777777" w:rsidR="00CC766E" w:rsidRDefault="00E9532E">
      <w:r>
        <w:rPr>
          <w:rFonts w:ascii="Apple Color Emoji" w:hAnsi="Apple Color Emoji"/>
          <w:lang w:val="et-EE"/>
        </w:rPr>
        <w:lastRenderedPageBreak/>
        <w:t>✔</w:t>
      </w:r>
      <w:r>
        <w:rPr>
          <w:rFonts w:ascii="Aino" w:hAnsi="Aino"/>
          <w:lang w:val="et-EE"/>
        </w:rPr>
        <w:t xml:space="preserve">  Kujundame turvalise </w:t>
      </w:r>
      <w:proofErr w:type="spellStart"/>
      <w:r>
        <w:rPr>
          <w:rFonts w:ascii="Aino" w:hAnsi="Aino"/>
          <w:lang w:val="et-EE"/>
        </w:rPr>
        <w:t>küberkeskkonna</w:t>
      </w:r>
      <w:proofErr w:type="spellEnd"/>
      <w:r>
        <w:rPr>
          <w:rFonts w:ascii="Aino" w:hAnsi="Aino"/>
          <w:lang w:val="et-EE"/>
        </w:rPr>
        <w:t xml:space="preserve"> läbi rahvusvahelise koostöö ja tugeva järelkasvu. Selleks:</w:t>
      </w:r>
    </w:p>
    <w:p w14:paraId="43D11F72" w14:textId="77777777" w:rsidR="00CC766E" w:rsidRDefault="00E9532E">
      <w:pPr>
        <w:numPr>
          <w:ilvl w:val="0"/>
          <w:numId w:val="7"/>
        </w:numPr>
        <w:rPr>
          <w:rFonts w:ascii="Aino" w:hAnsi="Aino"/>
          <w:lang w:val="et-EE"/>
        </w:rPr>
      </w:pPr>
      <w:r>
        <w:rPr>
          <w:rFonts w:ascii="Aino" w:hAnsi="Aino"/>
          <w:lang w:val="et-EE"/>
        </w:rPr>
        <w:t>Osaleme aktiivselt globaalse küberjulgeoleku kujundamises poliitikas, praktikas ja regulatiivselt (s.h. EL, ÜRO ja globaalne arengukoostöö).</w:t>
      </w:r>
    </w:p>
    <w:p w14:paraId="43D11F73" w14:textId="77777777" w:rsidR="00CC766E" w:rsidRDefault="00E9532E">
      <w:pPr>
        <w:numPr>
          <w:ilvl w:val="0"/>
          <w:numId w:val="7"/>
        </w:numPr>
        <w:rPr>
          <w:rFonts w:ascii="Aino" w:hAnsi="Aino"/>
          <w:lang w:val="et-EE"/>
        </w:rPr>
      </w:pPr>
      <w:r>
        <w:rPr>
          <w:rFonts w:ascii="Aino" w:hAnsi="Aino"/>
          <w:lang w:val="et-EE"/>
        </w:rPr>
        <w:t xml:space="preserve">Kasvatame teadlikult </w:t>
      </w:r>
      <w:proofErr w:type="spellStart"/>
      <w:r>
        <w:rPr>
          <w:rFonts w:ascii="Aino" w:hAnsi="Aino"/>
          <w:lang w:val="et-EE"/>
        </w:rPr>
        <w:t>küberkogukonda</w:t>
      </w:r>
      <w:proofErr w:type="spellEnd"/>
      <w:r>
        <w:rPr>
          <w:rFonts w:ascii="Aino" w:hAnsi="Aino"/>
          <w:lang w:val="et-EE"/>
        </w:rPr>
        <w:t xml:space="preserve"> ja vajalike oskustega spetsialistide arvu.</w:t>
      </w:r>
    </w:p>
    <w:p w14:paraId="43D11F74" w14:textId="77777777" w:rsidR="00CC766E" w:rsidRDefault="00E9532E">
      <w:pPr>
        <w:numPr>
          <w:ilvl w:val="0"/>
          <w:numId w:val="7"/>
        </w:numPr>
        <w:rPr>
          <w:rFonts w:ascii="Aino" w:hAnsi="Aino"/>
          <w:lang w:val="et-EE"/>
        </w:rPr>
      </w:pPr>
      <w:r>
        <w:rPr>
          <w:rFonts w:ascii="Aino" w:hAnsi="Aino"/>
          <w:lang w:val="et-EE"/>
        </w:rPr>
        <w:t xml:space="preserve">Toetame </w:t>
      </w:r>
      <w:proofErr w:type="spellStart"/>
      <w:r>
        <w:rPr>
          <w:rFonts w:ascii="Aino" w:hAnsi="Aino"/>
          <w:lang w:val="et-EE"/>
        </w:rPr>
        <w:t>kübervaldkonna</w:t>
      </w:r>
      <w:proofErr w:type="spellEnd"/>
      <w:r>
        <w:rPr>
          <w:rFonts w:ascii="Aino" w:hAnsi="Aino"/>
          <w:lang w:val="et-EE"/>
        </w:rPr>
        <w:t xml:space="preserve"> karjäärivalikuid ja arendame digi- ning </w:t>
      </w:r>
      <w:proofErr w:type="spellStart"/>
      <w:r>
        <w:rPr>
          <w:rFonts w:ascii="Aino" w:hAnsi="Aino"/>
          <w:lang w:val="et-EE"/>
        </w:rPr>
        <w:t>küberoskusi</w:t>
      </w:r>
      <w:proofErr w:type="spellEnd"/>
      <w:r>
        <w:rPr>
          <w:rFonts w:ascii="Aino" w:hAnsi="Aino"/>
          <w:lang w:val="et-EE"/>
        </w:rPr>
        <w:t xml:space="preserve"> kogu haridusteel.</w:t>
      </w:r>
    </w:p>
    <w:p w14:paraId="43D11F75" w14:textId="77777777" w:rsidR="00CC766E" w:rsidRDefault="00E9532E">
      <w:pPr>
        <w:numPr>
          <w:ilvl w:val="0"/>
          <w:numId w:val="7"/>
        </w:numPr>
        <w:rPr>
          <w:rFonts w:ascii="Aino" w:hAnsi="Aino"/>
          <w:lang w:val="et-EE"/>
        </w:rPr>
      </w:pPr>
      <w:r>
        <w:rPr>
          <w:rFonts w:ascii="Aino" w:hAnsi="Aino"/>
          <w:lang w:val="et-EE"/>
        </w:rPr>
        <w:t xml:space="preserve">Teeme koostööd </w:t>
      </w:r>
      <w:proofErr w:type="spellStart"/>
      <w:r>
        <w:rPr>
          <w:rFonts w:ascii="Aino" w:hAnsi="Aino"/>
          <w:lang w:val="et-EE"/>
        </w:rPr>
        <w:t>tehnoloogiainnovaatorite</w:t>
      </w:r>
      <w:proofErr w:type="spellEnd"/>
      <w:r>
        <w:rPr>
          <w:rFonts w:ascii="Aino" w:hAnsi="Aino"/>
          <w:lang w:val="et-EE"/>
        </w:rPr>
        <w:t xml:space="preserve"> ning erasektori ettevõtetega </w:t>
      </w:r>
      <w:proofErr w:type="spellStart"/>
      <w:r>
        <w:rPr>
          <w:rFonts w:ascii="Aino" w:hAnsi="Aino"/>
          <w:lang w:val="et-EE"/>
        </w:rPr>
        <w:t>uusimate</w:t>
      </w:r>
      <w:proofErr w:type="spellEnd"/>
      <w:r>
        <w:rPr>
          <w:rFonts w:ascii="Aino" w:hAnsi="Aino"/>
          <w:lang w:val="et-EE"/>
        </w:rPr>
        <w:t xml:space="preserve"> lahenduste ja parimate praktikate rakendamiseks.</w:t>
      </w:r>
    </w:p>
    <w:p w14:paraId="43D11F76" w14:textId="77777777" w:rsidR="00CC766E" w:rsidRDefault="00E9532E">
      <w:r>
        <w:rPr>
          <w:lang w:val="et-EE"/>
        </w:rPr>
        <w:br/>
      </w:r>
      <w:r>
        <w:rPr>
          <w:rFonts w:ascii="Aino" w:hAnsi="Aino"/>
          <w:b/>
          <w:lang w:val="et-EE"/>
        </w:rPr>
        <w:t>Stsenaarium "Operatsioon Jäämurdja"</w:t>
      </w:r>
    </w:p>
    <w:p w14:paraId="43D11F77" w14:textId="77777777" w:rsidR="00CC766E" w:rsidRDefault="00E9532E">
      <w:pPr>
        <w:rPr>
          <w:rFonts w:ascii="Aino" w:hAnsi="Aino"/>
          <w:i/>
          <w:iCs/>
          <w:lang w:val="et-EE"/>
        </w:rPr>
      </w:pPr>
      <w:r>
        <w:rPr>
          <w:rFonts w:ascii="Aino" w:hAnsi="Aino"/>
          <w:i/>
          <w:iCs/>
          <w:lang w:val="et-EE"/>
        </w:rPr>
        <w:t>Aastal 2027 tabab Põhjala-Balti elutähtsat taristut (energia, finants, tervis) globaalne küberrünnak "Jäämurdja", mille siht on rikkuda füüsiliste andmekesksuste turvalisust. Tänu EL-i kiirhoiatussüsteemile ja Põhjala-Balti CERT-</w:t>
      </w:r>
      <w:proofErr w:type="spellStart"/>
      <w:r>
        <w:rPr>
          <w:rFonts w:ascii="Aino" w:hAnsi="Aino"/>
          <w:i/>
          <w:iCs/>
          <w:lang w:val="et-EE"/>
        </w:rPr>
        <w:t>ide</w:t>
      </w:r>
      <w:proofErr w:type="spellEnd"/>
      <w:r>
        <w:rPr>
          <w:rFonts w:ascii="Aino" w:hAnsi="Aino"/>
          <w:i/>
          <w:iCs/>
          <w:lang w:val="et-EE"/>
        </w:rPr>
        <w:t xml:space="preserve"> koostööle saab Eesti RIA hoiatuse enne rünnaku siia jõudmist ning aktiveerib kaitseprotokollid. Kui rünnak tabab näiteks Tervisekassat, lülitatakse elutähtsad registrid koheselt ümber pilvepõhisele lahendusele. Inimese jaoks võib terviseandmete rakendus hetkeks tõrkuda, kuid tema </w:t>
      </w:r>
      <w:proofErr w:type="spellStart"/>
      <w:r>
        <w:rPr>
          <w:rFonts w:ascii="Aino" w:hAnsi="Aino"/>
          <w:i/>
          <w:iCs/>
          <w:lang w:val="et-EE"/>
        </w:rPr>
        <w:t>eID</w:t>
      </w:r>
      <w:proofErr w:type="spellEnd"/>
      <w:r>
        <w:rPr>
          <w:rFonts w:ascii="Aino" w:hAnsi="Aino"/>
          <w:i/>
          <w:iCs/>
          <w:lang w:val="et-EE"/>
        </w:rPr>
        <w:t xml:space="preserve"> ja riigi tuumteenused jäävad toimima. Rünnaku teine laine - tehisintellekti loodud desinformatsioon - ebaõnnestub. Tänu aastatepikkusele digioskuste arendamisele ja </w:t>
      </w:r>
      <w:proofErr w:type="spellStart"/>
      <w:r>
        <w:rPr>
          <w:rFonts w:ascii="Aino" w:hAnsi="Aino"/>
          <w:i/>
          <w:iCs/>
          <w:lang w:val="et-EE"/>
        </w:rPr>
        <w:t>küberõppustele</w:t>
      </w:r>
      <w:proofErr w:type="spellEnd"/>
      <w:r>
        <w:rPr>
          <w:rFonts w:ascii="Aino" w:hAnsi="Aino"/>
          <w:i/>
          <w:iCs/>
          <w:lang w:val="et-EE"/>
        </w:rPr>
        <w:t xml:space="preserve"> on ühiskond teadlikum ja läbivalt ettevaatlikum: paanikat ei teki, inimesed kontrollivad fakte ametlikest kanalitest. Samal ajal neutraliseerivad Eesti ja rahvusvahelised partnerid koos erasektoriga pahatahtlikku ründekoodi. Pretsedenditu rünnak tõrjuti minimaalsete kahjudega tänu rahvusvahelisele koostööle ja hoiatusele, strateegilisele juhtimisele ja teadlikumale ühiskonnale.</w:t>
      </w:r>
    </w:p>
    <w:p w14:paraId="43D11F78" w14:textId="77777777" w:rsidR="00CC766E" w:rsidRDefault="00CC766E">
      <w:pPr>
        <w:rPr>
          <w:rFonts w:ascii="Aino" w:hAnsi="Aino"/>
          <w:i/>
          <w:iCs/>
          <w:lang w:val="et-EE"/>
        </w:rPr>
      </w:pPr>
    </w:p>
    <w:p w14:paraId="43D11F79" w14:textId="77777777" w:rsidR="00CC766E" w:rsidRDefault="00E9532E">
      <w:pPr>
        <w:rPr>
          <w:rFonts w:ascii="Aino" w:hAnsi="Aino"/>
          <w:b/>
          <w:sz w:val="32"/>
          <w:lang w:val="et-EE"/>
        </w:rPr>
      </w:pPr>
      <w:r>
        <w:rPr>
          <w:rFonts w:ascii="Aino" w:hAnsi="Aino"/>
          <w:b/>
          <w:sz w:val="32"/>
          <w:lang w:val="et-EE"/>
        </w:rPr>
        <w:t xml:space="preserve">Alaeesmärk 3. </w:t>
      </w:r>
      <w:proofErr w:type="spellStart"/>
      <w:r>
        <w:rPr>
          <w:rFonts w:ascii="Aino" w:hAnsi="Aino"/>
          <w:b/>
          <w:sz w:val="32"/>
          <w:lang w:val="et-EE"/>
        </w:rPr>
        <w:t>Hüperühendustega</w:t>
      </w:r>
      <w:proofErr w:type="spellEnd"/>
      <w:r>
        <w:rPr>
          <w:rFonts w:ascii="Aino" w:hAnsi="Aino"/>
          <w:b/>
          <w:sz w:val="32"/>
          <w:lang w:val="et-EE"/>
        </w:rPr>
        <w:t xml:space="preserve"> Eesti</w:t>
      </w:r>
    </w:p>
    <w:p w14:paraId="43D11F7A" w14:textId="77777777" w:rsidR="00CC766E" w:rsidRDefault="00E9532E">
      <w:pPr>
        <w:rPr>
          <w:rFonts w:ascii="Aino" w:hAnsi="Aino"/>
          <w:lang w:val="et-EE"/>
        </w:rPr>
      </w:pPr>
      <w:r>
        <w:rPr>
          <w:rFonts w:ascii="Aino" w:hAnsi="Aino"/>
          <w:lang w:val="et-EE"/>
        </w:rPr>
        <w:t xml:space="preserve">Toome ülikiire, usaldusväärse ja taskukohase sideühenduse kõigisse Eestimaa nurkadesse. </w:t>
      </w:r>
      <w:proofErr w:type="spellStart"/>
      <w:r>
        <w:rPr>
          <w:rFonts w:ascii="Aino" w:hAnsi="Aino"/>
          <w:lang w:val="et-EE"/>
        </w:rPr>
        <w:t>Hüperühendatud</w:t>
      </w:r>
      <w:proofErr w:type="spellEnd"/>
      <w:r>
        <w:rPr>
          <w:rFonts w:ascii="Aino" w:hAnsi="Aino"/>
          <w:lang w:val="et-EE"/>
        </w:rPr>
        <w:t xml:space="preserve"> Eesti on digiriigi ja -majanduse vereringe, mis on vajalik meie konkurentsivõimele, uutele ärimudelitele ning võrdsete võimaluste loomiseks ja tagamiseks.</w:t>
      </w:r>
    </w:p>
    <w:p w14:paraId="43D11F7B" w14:textId="77777777" w:rsidR="00CC766E" w:rsidRDefault="00CC766E">
      <w:pPr>
        <w:rPr>
          <w:rFonts w:ascii="Aino" w:hAnsi="Aino"/>
          <w:lang w:val="et-EE"/>
        </w:rPr>
      </w:pPr>
    </w:p>
    <w:p w14:paraId="43D11F7C" w14:textId="77777777" w:rsidR="00CC766E" w:rsidRDefault="00E9532E">
      <w:r>
        <w:rPr>
          <w:rFonts w:ascii="Aino" w:hAnsi="Aino"/>
          <w:b/>
          <w:bCs/>
          <w:lang w:val="et-EE"/>
        </w:rPr>
        <w:t xml:space="preserve">Mõõdik: väga suure läbilaskevõimega (kuni 1 Gbit/s) võrgu kättesaadavus kodumajapidamistele üleriigiliselt  </w:t>
      </w:r>
      <w:r>
        <w:rPr>
          <w:rFonts w:ascii="Aino" w:hAnsi="Aino"/>
          <w:i/>
          <w:iCs/>
          <w:sz w:val="18"/>
          <w:szCs w:val="18"/>
          <w:lang w:val="et-EE"/>
        </w:rPr>
        <w:t>(Allikas: TTJA)</w:t>
      </w:r>
    </w:p>
    <w:tbl>
      <w:tblPr>
        <w:tblW w:w="10432" w:type="dxa"/>
        <w:tblLayout w:type="fixed"/>
        <w:tblCellMar>
          <w:left w:w="10" w:type="dxa"/>
          <w:right w:w="10" w:type="dxa"/>
        </w:tblCellMar>
        <w:tblLook w:val="04A0" w:firstRow="1" w:lastRow="0" w:firstColumn="1" w:lastColumn="0" w:noHBand="0" w:noVBand="1"/>
      </w:tblPr>
      <w:tblGrid>
        <w:gridCol w:w="2512"/>
        <w:gridCol w:w="2167"/>
        <w:gridCol w:w="1793"/>
        <w:gridCol w:w="2070"/>
        <w:gridCol w:w="1890"/>
      </w:tblGrid>
      <w:tr w:rsidR="00CC766E" w14:paraId="43D11F82" w14:textId="77777777">
        <w:trPr>
          <w:trHeight w:val="209"/>
        </w:trPr>
        <w:tc>
          <w:tcPr>
            <w:tcW w:w="251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7D" w14:textId="77777777" w:rsidR="00CC766E" w:rsidRDefault="00E9532E">
            <w:pPr>
              <w:spacing w:line="240" w:lineRule="auto"/>
              <w:rPr>
                <w:rFonts w:ascii="Aino" w:hAnsi="Aino"/>
                <w:lang w:val="et-EE"/>
              </w:rPr>
            </w:pPr>
            <w:r>
              <w:rPr>
                <w:rFonts w:ascii="Aino" w:hAnsi="Aino"/>
                <w:lang w:val="et-EE"/>
              </w:rPr>
              <w:t>Näitaja</w:t>
            </w:r>
          </w:p>
        </w:tc>
        <w:tc>
          <w:tcPr>
            <w:tcW w:w="216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7E" w14:textId="77777777" w:rsidR="00CC766E" w:rsidRDefault="00E9532E">
            <w:pPr>
              <w:spacing w:line="240" w:lineRule="auto"/>
              <w:jc w:val="center"/>
              <w:rPr>
                <w:rFonts w:ascii="Aino" w:hAnsi="Aino"/>
                <w:lang w:val="et-EE"/>
              </w:rPr>
            </w:pPr>
            <w:r>
              <w:rPr>
                <w:rFonts w:ascii="Aino" w:hAnsi="Aino"/>
                <w:lang w:val="et-EE"/>
              </w:rPr>
              <w:t xml:space="preserve">2019 </w:t>
            </w:r>
          </w:p>
        </w:tc>
        <w:tc>
          <w:tcPr>
            <w:tcW w:w="179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7F" w14:textId="77777777" w:rsidR="00CC766E" w:rsidRDefault="00E9532E">
            <w:pPr>
              <w:spacing w:line="240" w:lineRule="auto"/>
              <w:jc w:val="center"/>
              <w:rPr>
                <w:rFonts w:ascii="Aino" w:hAnsi="Aino"/>
                <w:lang w:val="et-EE"/>
              </w:rPr>
            </w:pPr>
            <w:r>
              <w:rPr>
                <w:rFonts w:ascii="Aino" w:hAnsi="Aino"/>
                <w:lang w:val="et-EE"/>
              </w:rPr>
              <w:t xml:space="preserve">2024 </w:t>
            </w:r>
          </w:p>
        </w:tc>
        <w:tc>
          <w:tcPr>
            <w:tcW w:w="20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80" w14:textId="77777777" w:rsidR="00CC766E" w:rsidRDefault="00E9532E">
            <w:pPr>
              <w:spacing w:line="240" w:lineRule="auto"/>
              <w:jc w:val="center"/>
              <w:rPr>
                <w:rFonts w:ascii="Aino" w:hAnsi="Aino"/>
                <w:lang w:val="et-EE"/>
              </w:rPr>
            </w:pPr>
            <w:r>
              <w:rPr>
                <w:rFonts w:ascii="Aino" w:hAnsi="Aino"/>
                <w:lang w:val="et-EE"/>
              </w:rPr>
              <w:t>2030 siht</w:t>
            </w:r>
          </w:p>
        </w:tc>
        <w:tc>
          <w:tcPr>
            <w:tcW w:w="18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11F81" w14:textId="77777777" w:rsidR="00CC766E" w:rsidRDefault="00E9532E">
            <w:pPr>
              <w:spacing w:line="240" w:lineRule="auto"/>
              <w:jc w:val="center"/>
              <w:rPr>
                <w:rFonts w:ascii="Aino" w:hAnsi="Aino"/>
                <w:lang w:val="et-EE"/>
              </w:rPr>
            </w:pPr>
            <w:r>
              <w:rPr>
                <w:rFonts w:ascii="Aino" w:hAnsi="Aino"/>
                <w:lang w:val="et-EE"/>
              </w:rPr>
              <w:t>2035 siht</w:t>
            </w:r>
          </w:p>
        </w:tc>
      </w:tr>
      <w:tr w:rsidR="00CC766E" w14:paraId="43D11F88" w14:textId="77777777">
        <w:trPr>
          <w:trHeight w:val="209"/>
        </w:trPr>
        <w:tc>
          <w:tcPr>
            <w:tcW w:w="251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83" w14:textId="77777777" w:rsidR="00CC766E" w:rsidRDefault="00E9532E">
            <w:pPr>
              <w:spacing w:line="240" w:lineRule="auto"/>
              <w:rPr>
                <w:rFonts w:ascii="Aino" w:hAnsi="Aino"/>
                <w:lang w:val="et-EE"/>
              </w:rPr>
            </w:pPr>
            <w:r>
              <w:rPr>
                <w:rFonts w:ascii="Aino" w:hAnsi="Aino"/>
                <w:lang w:val="et-EE"/>
              </w:rPr>
              <w:t>Kättesaadavus</w:t>
            </w:r>
          </w:p>
        </w:tc>
        <w:tc>
          <w:tcPr>
            <w:tcW w:w="216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84" w14:textId="77777777" w:rsidR="00CC766E" w:rsidRDefault="00E9532E">
            <w:pPr>
              <w:spacing w:line="240" w:lineRule="auto"/>
              <w:jc w:val="center"/>
              <w:rPr>
                <w:rFonts w:ascii="Aino" w:hAnsi="Aino"/>
                <w:lang w:val="et-EE"/>
              </w:rPr>
            </w:pPr>
            <w:r>
              <w:rPr>
                <w:rFonts w:ascii="Aino" w:hAnsi="Aino"/>
                <w:lang w:val="et-EE"/>
              </w:rPr>
              <w:t>58%</w:t>
            </w:r>
          </w:p>
        </w:tc>
        <w:tc>
          <w:tcPr>
            <w:tcW w:w="179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85" w14:textId="77777777" w:rsidR="00CC766E" w:rsidRDefault="00E9532E">
            <w:pPr>
              <w:spacing w:line="240" w:lineRule="auto"/>
              <w:jc w:val="center"/>
              <w:rPr>
                <w:rFonts w:ascii="Aino" w:hAnsi="Aino"/>
                <w:lang w:val="et-EE"/>
              </w:rPr>
            </w:pPr>
            <w:r>
              <w:rPr>
                <w:rFonts w:ascii="Aino" w:hAnsi="Aino"/>
                <w:lang w:val="et-EE"/>
              </w:rPr>
              <w:t>81%</w:t>
            </w:r>
          </w:p>
        </w:tc>
        <w:tc>
          <w:tcPr>
            <w:tcW w:w="20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3D11F86" w14:textId="77777777" w:rsidR="00CC766E" w:rsidRDefault="00E9532E">
            <w:pPr>
              <w:spacing w:line="240" w:lineRule="auto"/>
              <w:jc w:val="center"/>
            </w:pPr>
            <w:r>
              <w:rPr>
                <w:rFonts w:ascii="Aino" w:hAnsi="Aino"/>
                <w:lang w:val="et-EE"/>
              </w:rPr>
              <w:t>100%</w:t>
            </w:r>
          </w:p>
        </w:tc>
        <w:tc>
          <w:tcPr>
            <w:tcW w:w="18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11F87" w14:textId="77777777" w:rsidR="00CC766E" w:rsidRDefault="00E9532E">
            <w:pPr>
              <w:spacing w:line="240" w:lineRule="auto"/>
              <w:jc w:val="center"/>
            </w:pPr>
            <w:r>
              <w:rPr>
                <w:rFonts w:ascii="Aino" w:hAnsi="Aino"/>
                <w:lang w:val="et-EE"/>
              </w:rPr>
              <w:t>100%</w:t>
            </w:r>
            <w:r>
              <w:rPr>
                <w:rFonts w:ascii="Aino" w:hAnsi="Aino"/>
                <w:vertAlign w:val="superscript"/>
                <w:lang w:val="et-EE"/>
              </w:rPr>
              <w:t>1</w:t>
            </w:r>
          </w:p>
        </w:tc>
      </w:tr>
    </w:tbl>
    <w:p w14:paraId="43D11F89" w14:textId="77777777" w:rsidR="00CC766E" w:rsidRDefault="00E9532E">
      <w:pPr>
        <w:rPr>
          <w:rFonts w:ascii="Aino" w:hAnsi="Aino"/>
          <w:vertAlign w:val="superscript"/>
          <w:lang w:val="et-EE"/>
        </w:rPr>
      </w:pPr>
      <w:r>
        <w:rPr>
          <w:rFonts w:ascii="Aino" w:hAnsi="Aino"/>
          <w:vertAlign w:val="superscript"/>
          <w:lang w:val="et-EE"/>
        </w:rPr>
        <w:t>1 tegemist aadresside põhise arvestusega</w:t>
      </w:r>
    </w:p>
    <w:p w14:paraId="43D11F8A" w14:textId="77777777" w:rsidR="00CC766E" w:rsidRDefault="00E9532E">
      <w:r>
        <w:rPr>
          <w:rFonts w:ascii="Aino" w:hAnsi="Aino"/>
          <w:lang w:val="et-EE"/>
        </w:rPr>
        <w:t>Võtmesuunad:</w:t>
      </w:r>
    </w:p>
    <w:p w14:paraId="43D11F8B" w14:textId="77777777" w:rsidR="00CC766E" w:rsidRDefault="00E9532E">
      <w:pPr>
        <w:rPr>
          <w:rFonts w:ascii="Aino" w:hAnsi="Aino"/>
          <w:b/>
          <w:lang w:val="et-EE"/>
        </w:rPr>
      </w:pPr>
      <w:r>
        <w:rPr>
          <w:rFonts w:ascii="Aino" w:hAnsi="Aino"/>
          <w:b/>
          <w:lang w:val="et-EE"/>
        </w:rPr>
        <w:t>1. Ajakohase ja ettevaatava regulatiivse keskkonna loomine</w:t>
      </w:r>
    </w:p>
    <w:p w14:paraId="43D11F8C" w14:textId="77777777" w:rsidR="00CC766E" w:rsidRDefault="00E9532E">
      <w:r>
        <w:rPr>
          <w:rFonts w:ascii="Apple Color Emoji" w:hAnsi="Apple Color Emoji"/>
          <w:lang w:val="et-EE"/>
        </w:rPr>
        <w:t>✔</w:t>
      </w:r>
      <w:r>
        <w:rPr>
          <w:rFonts w:ascii="Aino" w:hAnsi="Aino"/>
          <w:lang w:val="et-EE"/>
        </w:rPr>
        <w:t xml:space="preserve"> Arendame välja innovatsiooni ja investeeringuid soodustava reeglistiku, mis arvestab turu stabiilset arengut. Selleks:</w:t>
      </w:r>
    </w:p>
    <w:p w14:paraId="43D11F8D" w14:textId="77777777" w:rsidR="00CC766E" w:rsidRDefault="00E9532E">
      <w:pPr>
        <w:numPr>
          <w:ilvl w:val="0"/>
          <w:numId w:val="8"/>
        </w:numPr>
      </w:pPr>
      <w:r>
        <w:rPr>
          <w:rFonts w:ascii="Aino" w:eastAsia="Aino" w:hAnsi="Aino" w:cs="Aino"/>
          <w:lang w:val="et-EE"/>
        </w:rPr>
        <w:t xml:space="preserve">Tagame side toimepidevuse, luues </w:t>
      </w:r>
      <w:r>
        <w:rPr>
          <w:rFonts w:ascii="Aino" w:eastAsia="Aino" w:hAnsi="Aino" w:cs="Aino"/>
          <w:b/>
          <w:bCs/>
          <w:lang w:val="et-EE"/>
        </w:rPr>
        <w:t>sõltumatud välisühendused</w:t>
      </w:r>
      <w:r>
        <w:rPr>
          <w:rFonts w:ascii="Aino" w:eastAsia="Aino" w:hAnsi="Aino" w:cs="Aino"/>
          <w:lang w:val="et-EE"/>
        </w:rPr>
        <w:t xml:space="preserve"> ja uuendades riiklikku operatiivsidet.</w:t>
      </w:r>
    </w:p>
    <w:p w14:paraId="43D11F8E" w14:textId="77777777" w:rsidR="00CC766E" w:rsidRDefault="00E9532E">
      <w:pPr>
        <w:numPr>
          <w:ilvl w:val="0"/>
          <w:numId w:val="8"/>
        </w:numPr>
        <w:rPr>
          <w:rFonts w:ascii="Aino" w:eastAsia="Aino" w:hAnsi="Aino" w:cs="Aino"/>
          <w:lang w:val="et-EE"/>
        </w:rPr>
      </w:pPr>
      <w:r>
        <w:rPr>
          <w:rFonts w:ascii="Aino" w:eastAsia="Aino" w:hAnsi="Aino" w:cs="Aino"/>
          <w:lang w:val="et-EE"/>
        </w:rPr>
        <w:t>Osaleme aktiivselt EL-i satelliitside arendamises.</w:t>
      </w:r>
    </w:p>
    <w:p w14:paraId="43D11F8F" w14:textId="77777777" w:rsidR="00CC766E" w:rsidRDefault="00E9532E">
      <w:pPr>
        <w:numPr>
          <w:ilvl w:val="0"/>
          <w:numId w:val="8"/>
        </w:numPr>
        <w:rPr>
          <w:rFonts w:ascii="Aino" w:eastAsia="Aino" w:hAnsi="Aino" w:cs="Aino"/>
          <w:lang w:val="et-EE"/>
        </w:rPr>
      </w:pPr>
      <w:r>
        <w:rPr>
          <w:rFonts w:ascii="Aino" w:eastAsia="Aino" w:hAnsi="Aino" w:cs="Aino"/>
          <w:lang w:val="et-EE"/>
        </w:rPr>
        <w:t>Arendame ühenduste säilenõtkust koostöös samameelsete riikidega.</w:t>
      </w:r>
    </w:p>
    <w:p w14:paraId="43D11F90" w14:textId="77777777" w:rsidR="00CC766E" w:rsidRDefault="00CC766E">
      <w:pPr>
        <w:ind w:left="720"/>
        <w:rPr>
          <w:rFonts w:ascii="Aino" w:hAnsi="Aino"/>
          <w:lang w:val="et-EE"/>
        </w:rPr>
      </w:pPr>
    </w:p>
    <w:p w14:paraId="43D11F91" w14:textId="77777777" w:rsidR="00CC766E" w:rsidRDefault="00E9532E">
      <w:r>
        <w:rPr>
          <w:rFonts w:ascii="Aino" w:hAnsi="Aino"/>
          <w:b/>
          <w:lang w:val="et-EE"/>
        </w:rPr>
        <w:t xml:space="preserve">2. Ülikiirete </w:t>
      </w:r>
      <w:r>
        <w:rPr>
          <w:rFonts w:ascii="Aino" w:hAnsi="Aino"/>
          <w:b/>
          <w:bCs/>
          <w:lang w:val="et-EE"/>
        </w:rPr>
        <w:t>sidevõrkude</w:t>
      </w:r>
      <w:r>
        <w:rPr>
          <w:rFonts w:ascii="Aino" w:hAnsi="Aino"/>
          <w:b/>
          <w:lang w:val="et-EE"/>
        </w:rPr>
        <w:t xml:space="preserve"> arendamise kiirendamine</w:t>
      </w:r>
    </w:p>
    <w:p w14:paraId="43D11F92" w14:textId="77777777" w:rsidR="00CC766E" w:rsidRDefault="00E9532E">
      <w:r>
        <w:rPr>
          <w:rFonts w:ascii="Apple Color Emoji" w:hAnsi="Apple Color Emoji"/>
          <w:lang w:val="et-EE"/>
        </w:rPr>
        <w:t>✔</w:t>
      </w:r>
      <w:r>
        <w:rPr>
          <w:rFonts w:ascii="Aino" w:hAnsi="Aino"/>
          <w:lang w:val="et-EE"/>
        </w:rPr>
        <w:t xml:space="preserve"> Kiirendame väga suure läbilaskevõimega juurdepääsuvõrkude ja 5G/6G mobiilsidevõrkudevõrkude väljaehitamist, tagamaks kiire ning usaldusväärse ühenduse kättesaadavuse kogu Eestis. Selleks:</w:t>
      </w:r>
    </w:p>
    <w:p w14:paraId="43D11F93" w14:textId="77777777" w:rsidR="00CC766E" w:rsidRDefault="00E9532E">
      <w:pPr>
        <w:numPr>
          <w:ilvl w:val="0"/>
          <w:numId w:val="9"/>
        </w:numPr>
        <w:rPr>
          <w:rFonts w:ascii="Aino" w:hAnsi="Aino"/>
          <w:lang w:val="et-EE"/>
        </w:rPr>
      </w:pPr>
      <w:r>
        <w:rPr>
          <w:rFonts w:ascii="Aino" w:hAnsi="Aino"/>
          <w:lang w:val="et-EE"/>
        </w:rPr>
        <w:t xml:space="preserve">Toetame strateegiliselt ühenduste rajamist maapiirkondade ja transpordikoridoride turutõrke piirkondadesse. </w:t>
      </w:r>
    </w:p>
    <w:p w14:paraId="43D11F94" w14:textId="77777777" w:rsidR="00CC766E" w:rsidRDefault="00E9532E">
      <w:pPr>
        <w:numPr>
          <w:ilvl w:val="0"/>
          <w:numId w:val="9"/>
        </w:numPr>
        <w:rPr>
          <w:rFonts w:ascii="Aino" w:hAnsi="Aino"/>
          <w:lang w:val="et-EE"/>
        </w:rPr>
      </w:pPr>
      <w:r>
        <w:rPr>
          <w:rFonts w:ascii="Aino" w:hAnsi="Aino"/>
          <w:lang w:val="et-EE"/>
        </w:rPr>
        <w:t>Loome eeldused uute tehnoloogiate rakendamiseks kõrge ühiskondliku mõjuga valdkondades, nagu julgeolek, liikuvus ja energiamajandus.</w:t>
      </w:r>
    </w:p>
    <w:p w14:paraId="43D11F95" w14:textId="77777777" w:rsidR="00CC766E" w:rsidRDefault="00CC766E">
      <w:pPr>
        <w:ind w:left="720"/>
        <w:rPr>
          <w:rFonts w:ascii="Aino" w:hAnsi="Aino"/>
          <w:lang w:val="et-EE"/>
        </w:rPr>
      </w:pPr>
    </w:p>
    <w:p w14:paraId="43D11F96" w14:textId="77777777" w:rsidR="00CC766E" w:rsidRDefault="00E9532E">
      <w:pPr>
        <w:rPr>
          <w:rFonts w:ascii="Aino" w:hAnsi="Aino"/>
          <w:b/>
          <w:lang w:val="et-EE"/>
        </w:rPr>
      </w:pPr>
      <w:r>
        <w:rPr>
          <w:rFonts w:ascii="Aino" w:hAnsi="Aino"/>
          <w:b/>
          <w:lang w:val="et-EE"/>
        </w:rPr>
        <w:t>3. Sidetaristu toimepidevuse ja turvalisuse kindlustamine</w:t>
      </w:r>
    </w:p>
    <w:p w14:paraId="43D11F97" w14:textId="77777777" w:rsidR="00CC766E" w:rsidRDefault="00E9532E">
      <w:r>
        <w:rPr>
          <w:rFonts w:ascii="Apple Color Emoji" w:hAnsi="Apple Color Emoji"/>
          <w:lang w:val="et-EE"/>
        </w:rPr>
        <w:t>✔</w:t>
      </w:r>
      <w:r>
        <w:rPr>
          <w:rFonts w:ascii="Aino" w:hAnsi="Aino"/>
          <w:lang w:val="et-EE"/>
        </w:rPr>
        <w:t xml:space="preserve"> Kindlustame Eesti sidevõrkude toimepideva ja usaldusväärse toimimise igas ning erakorralises olukorras. Selleks:</w:t>
      </w:r>
    </w:p>
    <w:p w14:paraId="43D11F98" w14:textId="77777777" w:rsidR="00CC766E" w:rsidRDefault="00E9532E">
      <w:pPr>
        <w:numPr>
          <w:ilvl w:val="0"/>
          <w:numId w:val="10"/>
        </w:numPr>
        <w:rPr>
          <w:rFonts w:ascii="Aino" w:hAnsi="Aino"/>
          <w:lang w:val="et-EE"/>
        </w:rPr>
      </w:pPr>
      <w:r>
        <w:rPr>
          <w:rFonts w:ascii="Aino" w:hAnsi="Aino"/>
          <w:lang w:val="et-EE"/>
        </w:rPr>
        <w:t>Toetame uute rahvusvaheliste välisühenduste loomist, et soodustada toimepidevust. vältida sõltuvuspunkte.</w:t>
      </w:r>
    </w:p>
    <w:p w14:paraId="43D11F99" w14:textId="77777777" w:rsidR="00CC766E" w:rsidRDefault="00E9532E">
      <w:pPr>
        <w:numPr>
          <w:ilvl w:val="0"/>
          <w:numId w:val="10"/>
        </w:numPr>
        <w:rPr>
          <w:rFonts w:ascii="Aino" w:hAnsi="Aino"/>
          <w:lang w:val="et-EE"/>
        </w:rPr>
      </w:pPr>
      <w:r>
        <w:rPr>
          <w:rFonts w:ascii="Aino" w:hAnsi="Aino"/>
          <w:lang w:val="et-EE"/>
        </w:rPr>
        <w:lastRenderedPageBreak/>
        <w:t>Uuendame riikliku operatiivraadioside ja osaleme aktiivselt rahvusvahelises sidejulgeoleku koostöös (sh EL-i satelliitside).</w:t>
      </w:r>
    </w:p>
    <w:p w14:paraId="43D11F9A" w14:textId="77777777" w:rsidR="00CC766E" w:rsidRDefault="00E9532E">
      <w:pPr>
        <w:numPr>
          <w:ilvl w:val="0"/>
          <w:numId w:val="10"/>
        </w:numPr>
        <w:rPr>
          <w:rFonts w:ascii="Aino" w:hAnsi="Aino"/>
          <w:lang w:val="et-EE"/>
        </w:rPr>
      </w:pPr>
      <w:r>
        <w:rPr>
          <w:rFonts w:ascii="Aino" w:hAnsi="Aino"/>
          <w:lang w:val="et-EE"/>
        </w:rPr>
        <w:t>Kaitseme rahvusvahelisel tasandil sideühenduste toimepidevust koostöös samameelsete riikidega/säilenõtkust.</w:t>
      </w:r>
    </w:p>
    <w:p w14:paraId="43D11F9B" w14:textId="77777777" w:rsidR="00CC766E" w:rsidRDefault="00CC766E">
      <w:pPr>
        <w:rPr>
          <w:rFonts w:ascii="Aino" w:hAnsi="Aino"/>
          <w:lang w:val="et-EE"/>
        </w:rPr>
      </w:pPr>
    </w:p>
    <w:p w14:paraId="43D11F9C" w14:textId="77777777" w:rsidR="00CC766E" w:rsidRDefault="00CC766E">
      <w:pPr>
        <w:rPr>
          <w:rFonts w:ascii="Aino" w:hAnsi="Aino"/>
          <w:lang w:val="et-EE"/>
        </w:rPr>
      </w:pPr>
    </w:p>
    <w:p w14:paraId="43D11F9D" w14:textId="77777777" w:rsidR="00CC766E" w:rsidRDefault="00E9532E">
      <w:pPr>
        <w:rPr>
          <w:rFonts w:ascii="Aino" w:hAnsi="Aino"/>
          <w:b/>
          <w:bCs/>
          <w:lang w:val="et-EE"/>
        </w:rPr>
      </w:pPr>
      <w:r>
        <w:rPr>
          <w:rFonts w:ascii="Aino" w:hAnsi="Aino"/>
          <w:b/>
          <w:bCs/>
          <w:lang w:val="et-EE"/>
        </w:rPr>
        <w:t>Tulevikustsenaarium "Katkematu sideühendus"</w:t>
      </w:r>
    </w:p>
    <w:p w14:paraId="43D11F9E" w14:textId="77777777" w:rsidR="00CC766E" w:rsidRDefault="00E9532E">
      <w:r>
        <w:rPr>
          <w:rFonts w:ascii="Aino" w:hAnsi="Aino"/>
          <w:i/>
          <w:iCs/>
          <w:lang w:val="et-EE"/>
        </w:rPr>
        <w:t>Aasta 2035. Eesti sidevõrk on  kujundatud nii, et isegi kriitilistes olukordades säilib ühendus. Kui torm kahjustab  maapealseid sideühendusi, ei katkesta see sideteenuseid – autonoomne meditsiinidroon ja haigla tarkvõrk jätkavad tööd tänu 5G-võrgule, mis suudab dünaamiliselt suunata liiklust ja hoida kriitilised teenused töös. Nutikas mitmekihiline taristu tagab, et side toimepidevus ei sõltu enam üksikutest mastidest või kaablist, vaid hajutatud ja intelligentsetest lahendustest.</w:t>
      </w:r>
      <w:r>
        <w:rPr>
          <w:rFonts w:ascii="Aino" w:hAnsi="Aino"/>
          <w:lang w:val="et-EE"/>
        </w:rPr>
        <w:t xml:space="preserve"> </w:t>
      </w:r>
      <w:proofErr w:type="spellStart"/>
      <w:r>
        <w:rPr>
          <w:rFonts w:ascii="Aino" w:hAnsi="Aino"/>
          <w:lang w:val="et-EE"/>
        </w:rPr>
        <w:t>Hüperühendatud</w:t>
      </w:r>
      <w:proofErr w:type="spellEnd"/>
      <w:r>
        <w:rPr>
          <w:rFonts w:ascii="Aino" w:hAnsi="Aino"/>
          <w:lang w:val="et-EE"/>
        </w:rPr>
        <w:t xml:space="preserve"> Eesti tähendab, et  tagatud on kõik tehnoloogiad ja viisid elutähtsa sidevõrgu jaoks, mis hoiavad riigi toimimas ka kõige keerulisemates oludes._</w:t>
      </w:r>
    </w:p>
    <w:p w14:paraId="43D11F9F" w14:textId="77777777" w:rsidR="00CC766E" w:rsidRDefault="00CC766E">
      <w:pPr>
        <w:rPr>
          <w:rFonts w:ascii="Aino" w:hAnsi="Aino"/>
          <w:lang w:val="et-EE"/>
        </w:rPr>
      </w:pPr>
    </w:p>
    <w:p w14:paraId="43D11FA0" w14:textId="77777777" w:rsidR="00CC766E" w:rsidRDefault="00E9532E">
      <w:pPr>
        <w:pStyle w:val="Pealkiri2"/>
        <w:rPr>
          <w:rFonts w:ascii="Aino" w:hAnsi="Aino"/>
          <w:lang w:val="et-EE"/>
        </w:rPr>
      </w:pPr>
      <w:bookmarkStart w:id="11" w:name="_4fj28e2zt9ya"/>
      <w:bookmarkStart w:id="12" w:name="_wys02ptf4m1z"/>
      <w:bookmarkEnd w:id="11"/>
      <w:bookmarkEnd w:id="12"/>
      <w:r>
        <w:rPr>
          <w:rFonts w:ascii="Aino" w:hAnsi="Aino"/>
          <w:lang w:val="et-EE"/>
        </w:rPr>
        <w:t>Teiste valdkondade kaasatus ning ootused</w:t>
      </w:r>
    </w:p>
    <w:p w14:paraId="43D11FA1" w14:textId="77777777" w:rsidR="00CC766E" w:rsidRDefault="00E9532E">
      <w:pPr>
        <w:rPr>
          <w:rFonts w:ascii="Aino" w:hAnsi="Aino"/>
          <w:lang w:val="et-EE"/>
        </w:rPr>
      </w:pPr>
      <w:r>
        <w:rPr>
          <w:rFonts w:ascii="Aino" w:hAnsi="Aino"/>
          <w:lang w:val="et-EE"/>
        </w:rPr>
        <w:t>Digiühiskonna 2035 visiooni ja arengukava elluviimine õnnestub vaid siis, kui kõik poliitikavaldkonnad panustavad koostöös. See arengukava esitab teistele valdkondadele selge tellimuse ja ootused vajalike sammude astumiseks.</w:t>
      </w:r>
    </w:p>
    <w:p w14:paraId="43D11FA2" w14:textId="77777777" w:rsidR="00CC766E" w:rsidRDefault="00CC766E">
      <w:pPr>
        <w:rPr>
          <w:rFonts w:ascii="Aino" w:hAnsi="Aino"/>
          <w:lang w:val="et-EE"/>
        </w:rPr>
      </w:pPr>
    </w:p>
    <w:tbl>
      <w:tblPr>
        <w:tblW w:w="10450" w:type="dxa"/>
        <w:tblCellMar>
          <w:left w:w="10" w:type="dxa"/>
          <w:right w:w="10" w:type="dxa"/>
        </w:tblCellMar>
        <w:tblLook w:val="04A0" w:firstRow="1" w:lastRow="0" w:firstColumn="1" w:lastColumn="0" w:noHBand="0" w:noVBand="1"/>
      </w:tblPr>
      <w:tblGrid>
        <w:gridCol w:w="2612"/>
        <w:gridCol w:w="2612"/>
        <w:gridCol w:w="2613"/>
        <w:gridCol w:w="2613"/>
      </w:tblGrid>
      <w:tr w:rsidR="00CC766E" w14:paraId="43D11FA7" w14:textId="77777777">
        <w:tc>
          <w:tcPr>
            <w:tcW w:w="2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D11FA3" w14:textId="77777777" w:rsidR="00CC766E" w:rsidRDefault="00E9532E">
            <w:pPr>
              <w:spacing w:before="240" w:after="240" w:line="240" w:lineRule="auto"/>
            </w:pPr>
            <w:r>
              <w:rPr>
                <w:rFonts w:ascii="Aino" w:hAnsi="Aino"/>
                <w:b/>
                <w:sz w:val="16"/>
                <w:lang w:val="et-EE"/>
              </w:rPr>
              <w:t>Tehisintellekti ja andmete laialdane rakendamine</w:t>
            </w:r>
          </w:p>
        </w:tc>
        <w:tc>
          <w:tcPr>
            <w:tcW w:w="2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D11FA4" w14:textId="77777777" w:rsidR="00CC766E" w:rsidRDefault="00E9532E">
            <w:pPr>
              <w:spacing w:before="240" w:after="240" w:line="240" w:lineRule="auto"/>
            </w:pPr>
            <w:r>
              <w:rPr>
                <w:rFonts w:ascii="Aino" w:hAnsi="Aino"/>
                <w:b/>
                <w:sz w:val="16"/>
                <w:lang w:val="et-EE"/>
              </w:rPr>
              <w:t>IKT rohepöörde elluviimine</w:t>
            </w:r>
          </w:p>
        </w:tc>
        <w:tc>
          <w:tcPr>
            <w:tcW w:w="2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D11FA5" w14:textId="77777777" w:rsidR="00CC766E" w:rsidRDefault="00E9532E">
            <w:pPr>
              <w:spacing w:before="240" w:after="240" w:line="240" w:lineRule="auto"/>
            </w:pPr>
            <w:r>
              <w:rPr>
                <w:rFonts w:ascii="Aino" w:hAnsi="Aino"/>
                <w:b/>
                <w:sz w:val="16"/>
                <w:lang w:val="et-EE"/>
              </w:rPr>
              <w:t>Avalike teenuste kvaliteedi ühtlustamine</w:t>
            </w:r>
          </w:p>
        </w:tc>
        <w:tc>
          <w:tcPr>
            <w:tcW w:w="2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D11FA6" w14:textId="77777777" w:rsidR="00CC766E" w:rsidRDefault="00E9532E">
            <w:pPr>
              <w:spacing w:before="240" w:after="240" w:line="240" w:lineRule="auto"/>
            </w:pPr>
            <w:r>
              <w:rPr>
                <w:rFonts w:ascii="Aino" w:hAnsi="Aino"/>
                <w:b/>
                <w:sz w:val="16"/>
                <w:lang w:val="et-EE"/>
              </w:rPr>
              <w:t>Erasektorile tuginemine ja koostöö</w:t>
            </w:r>
          </w:p>
        </w:tc>
      </w:tr>
      <w:tr w:rsidR="00CC766E" w14:paraId="43D11FB3" w14:textId="77777777">
        <w:tc>
          <w:tcPr>
            <w:tcW w:w="2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D11FA8" w14:textId="77777777" w:rsidR="00CC766E" w:rsidRDefault="00E9532E">
            <w:pPr>
              <w:widowControl w:val="0"/>
              <w:spacing w:before="240" w:after="240" w:line="240" w:lineRule="auto"/>
              <w:jc w:val="left"/>
            </w:pPr>
            <w:r>
              <w:rPr>
                <w:rFonts w:ascii="Aino" w:hAnsi="Aino"/>
                <w:sz w:val="16"/>
                <w:lang w:val="et-EE"/>
              </w:rPr>
              <w:t xml:space="preserve">Koostada strateegilised tegevuskavad uute tehnoloogiate (eriti tehisaru ja andmelahenduste) kiireks ja laiaulatuslikuks </w:t>
            </w:r>
            <w:proofErr w:type="spellStart"/>
            <w:r>
              <w:rPr>
                <w:rFonts w:ascii="Aino" w:hAnsi="Aino"/>
                <w:sz w:val="16"/>
                <w:lang w:val="et-EE"/>
              </w:rPr>
              <w:t>skaleerimiseks</w:t>
            </w:r>
            <w:proofErr w:type="spellEnd"/>
            <w:r>
              <w:rPr>
                <w:rFonts w:ascii="Aino" w:hAnsi="Aino"/>
                <w:sz w:val="16"/>
                <w:lang w:val="et-EE"/>
              </w:rPr>
              <w:t>.</w:t>
            </w:r>
          </w:p>
          <w:p w14:paraId="43D11FA9" w14:textId="77777777" w:rsidR="00CC766E" w:rsidRDefault="00CC766E">
            <w:pPr>
              <w:spacing w:before="240" w:after="240" w:line="240" w:lineRule="auto"/>
              <w:rPr>
                <w:rFonts w:ascii="Aino" w:hAnsi="Aino"/>
                <w:lang w:val="et-EE"/>
              </w:rPr>
            </w:pPr>
          </w:p>
        </w:tc>
        <w:tc>
          <w:tcPr>
            <w:tcW w:w="2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D11FAA" w14:textId="77777777" w:rsidR="00CC766E" w:rsidRDefault="00E9532E">
            <w:pPr>
              <w:widowControl w:val="0"/>
              <w:spacing w:before="240" w:after="240" w:line="240" w:lineRule="auto"/>
              <w:jc w:val="left"/>
              <w:rPr>
                <w:rFonts w:ascii="Aino" w:hAnsi="Aino"/>
                <w:sz w:val="16"/>
                <w:lang w:val="et-EE"/>
              </w:rPr>
            </w:pPr>
            <w:r>
              <w:rPr>
                <w:rFonts w:ascii="Aino" w:hAnsi="Aino"/>
                <w:sz w:val="16"/>
                <w:lang w:val="et-EE"/>
              </w:rPr>
              <w:t xml:space="preserve">Mõõta asutuse IKT </w:t>
            </w:r>
            <w:proofErr w:type="spellStart"/>
            <w:r>
              <w:rPr>
                <w:rFonts w:ascii="Aino" w:hAnsi="Aino"/>
                <w:sz w:val="16"/>
                <w:lang w:val="et-EE"/>
              </w:rPr>
              <w:t>ökojalajälge</w:t>
            </w:r>
            <w:proofErr w:type="spellEnd"/>
            <w:r>
              <w:rPr>
                <w:rFonts w:ascii="Aino" w:hAnsi="Aino"/>
                <w:sz w:val="16"/>
                <w:lang w:val="et-EE"/>
              </w:rPr>
              <w:t xml:space="preserve"> ja viia ellu vähendamise kava.</w:t>
            </w:r>
          </w:p>
          <w:p w14:paraId="43D11FAB" w14:textId="77777777" w:rsidR="00CC766E" w:rsidRDefault="00E9532E">
            <w:pPr>
              <w:widowControl w:val="0"/>
              <w:spacing w:before="240" w:after="240" w:line="240" w:lineRule="auto"/>
              <w:jc w:val="left"/>
              <w:rPr>
                <w:rFonts w:ascii="Aino" w:hAnsi="Aino"/>
                <w:sz w:val="16"/>
                <w:lang w:val="et-EE"/>
              </w:rPr>
            </w:pPr>
            <w:r>
              <w:rPr>
                <w:rFonts w:ascii="Aino" w:hAnsi="Aino"/>
                <w:sz w:val="16"/>
                <w:lang w:val="et-EE"/>
              </w:rPr>
              <w:t>Vähendada ja konsolideerida dubleerivaid e-teenuseid.</w:t>
            </w:r>
          </w:p>
          <w:p w14:paraId="43D11FAC" w14:textId="77777777" w:rsidR="00CC766E" w:rsidRDefault="00E9532E">
            <w:pPr>
              <w:widowControl w:val="0"/>
              <w:spacing w:before="240" w:after="240" w:line="240" w:lineRule="auto"/>
              <w:jc w:val="left"/>
              <w:rPr>
                <w:rFonts w:ascii="Aino" w:hAnsi="Aino"/>
                <w:sz w:val="16"/>
                <w:lang w:val="et-EE"/>
              </w:rPr>
            </w:pPr>
            <w:r>
              <w:rPr>
                <w:rFonts w:ascii="Aino" w:hAnsi="Aino"/>
                <w:sz w:val="16"/>
                <w:lang w:val="et-EE"/>
              </w:rPr>
              <w:t>Rakendada energiatõhusaid tehnoloogiaid ning keskkonnasäästlikku riist- ja tarkvara.</w:t>
            </w:r>
          </w:p>
          <w:p w14:paraId="43D11FAD" w14:textId="77777777" w:rsidR="00CC766E" w:rsidRDefault="00CC766E">
            <w:pPr>
              <w:spacing w:before="240" w:after="240" w:line="240" w:lineRule="auto"/>
              <w:rPr>
                <w:rFonts w:ascii="Aino" w:hAnsi="Aino"/>
                <w:lang w:val="et-EE"/>
              </w:rPr>
            </w:pPr>
          </w:p>
        </w:tc>
        <w:tc>
          <w:tcPr>
            <w:tcW w:w="2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D11FAE" w14:textId="77777777" w:rsidR="00CC766E" w:rsidRDefault="00E9532E">
            <w:pPr>
              <w:widowControl w:val="0"/>
              <w:spacing w:before="240" w:after="240" w:line="240" w:lineRule="auto"/>
              <w:jc w:val="left"/>
              <w:rPr>
                <w:rFonts w:ascii="Aino" w:hAnsi="Aino"/>
                <w:sz w:val="16"/>
                <w:lang w:val="et-EE"/>
              </w:rPr>
            </w:pPr>
            <w:r>
              <w:rPr>
                <w:rFonts w:ascii="Aino" w:hAnsi="Aino"/>
                <w:sz w:val="16"/>
                <w:lang w:val="et-EE"/>
              </w:rPr>
              <w:t>Rakendada ühtset riiklikku teenuste standardit.</w:t>
            </w:r>
          </w:p>
          <w:p w14:paraId="43D11FAF" w14:textId="77777777" w:rsidR="00CC766E" w:rsidRDefault="00E9532E">
            <w:pPr>
              <w:widowControl w:val="0"/>
              <w:spacing w:before="240" w:after="240" w:line="240" w:lineRule="auto"/>
              <w:jc w:val="left"/>
              <w:rPr>
                <w:rFonts w:ascii="Aino" w:hAnsi="Aino"/>
                <w:sz w:val="16"/>
                <w:lang w:val="et-EE"/>
              </w:rPr>
            </w:pPr>
            <w:r>
              <w:rPr>
                <w:rFonts w:ascii="Aino" w:hAnsi="Aino"/>
                <w:sz w:val="16"/>
                <w:lang w:val="et-EE"/>
              </w:rPr>
              <w:t>Järgida infoturbestandardit teenuse kogu elutsükli vältel.</w:t>
            </w:r>
          </w:p>
          <w:p w14:paraId="43D11FB0" w14:textId="77777777" w:rsidR="00CC766E" w:rsidRDefault="00E9532E">
            <w:pPr>
              <w:widowControl w:val="0"/>
              <w:spacing w:before="240" w:after="240" w:line="240" w:lineRule="auto"/>
              <w:jc w:val="left"/>
              <w:rPr>
                <w:rFonts w:ascii="Aino" w:hAnsi="Aino"/>
                <w:sz w:val="16"/>
                <w:lang w:val="et-EE"/>
              </w:rPr>
            </w:pPr>
            <w:r>
              <w:rPr>
                <w:rFonts w:ascii="Aino" w:hAnsi="Aino"/>
                <w:sz w:val="16"/>
                <w:lang w:val="et-EE"/>
              </w:rPr>
              <w:t>Juhtida riske teadlikult ja rakendada vajalikke maandamismeetmeid.</w:t>
            </w:r>
          </w:p>
          <w:p w14:paraId="43D11FB1" w14:textId="77777777" w:rsidR="00CC766E" w:rsidRDefault="00E9532E">
            <w:pPr>
              <w:widowControl w:val="0"/>
              <w:spacing w:before="240" w:after="240" w:line="240" w:lineRule="auto"/>
              <w:jc w:val="left"/>
              <w:rPr>
                <w:rFonts w:ascii="Aino" w:hAnsi="Aino"/>
                <w:sz w:val="16"/>
                <w:lang w:val="et-EE"/>
              </w:rPr>
            </w:pPr>
            <w:r>
              <w:rPr>
                <w:rFonts w:ascii="Aino" w:hAnsi="Aino"/>
                <w:sz w:val="16"/>
                <w:lang w:val="et-EE"/>
              </w:rPr>
              <w:t>Hallata andmete elukaart süsteemselt, vältides dubleerimist ja ühendades andmekogusid.</w:t>
            </w:r>
          </w:p>
        </w:tc>
        <w:tc>
          <w:tcPr>
            <w:tcW w:w="2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D11FB2" w14:textId="77777777" w:rsidR="00CC766E" w:rsidRDefault="00E9532E">
            <w:pPr>
              <w:spacing w:before="240" w:after="240" w:line="240" w:lineRule="auto"/>
            </w:pPr>
            <w:r>
              <w:rPr>
                <w:rFonts w:ascii="Aino" w:hAnsi="Aino"/>
                <w:sz w:val="16"/>
                <w:lang w:val="et-EE"/>
              </w:rPr>
              <w:t>Delegeerida avalikke teenuseid erasektorile kõikjal, kus see on võimalik ja strateegiliselt mõistlik.</w:t>
            </w:r>
          </w:p>
        </w:tc>
      </w:tr>
    </w:tbl>
    <w:p w14:paraId="43D11FB4" w14:textId="77777777" w:rsidR="00CC766E" w:rsidRDefault="00CC766E">
      <w:pPr>
        <w:rPr>
          <w:rFonts w:ascii="Aino" w:hAnsi="Aino"/>
          <w:lang w:val="et-EE"/>
        </w:rPr>
      </w:pPr>
    </w:p>
    <w:p w14:paraId="43D11FB5" w14:textId="77777777" w:rsidR="00CC766E" w:rsidRDefault="00E9532E">
      <w:pPr>
        <w:pStyle w:val="Pealkiri2"/>
        <w:rPr>
          <w:rFonts w:ascii="Aino" w:hAnsi="Aino"/>
          <w:lang w:val="et-EE"/>
        </w:rPr>
      </w:pPr>
      <w:r>
        <w:rPr>
          <w:rFonts w:ascii="Aino" w:hAnsi="Aino"/>
          <w:lang w:val="et-EE"/>
        </w:rPr>
        <w:t>Olemasolevad koostööd teiste valdkondadega</w:t>
      </w:r>
    </w:p>
    <w:p w14:paraId="43D11FB6" w14:textId="77777777" w:rsidR="00CC766E" w:rsidRDefault="00CC766E">
      <w:pPr>
        <w:rPr>
          <w:rFonts w:ascii="Aino" w:hAnsi="Aino"/>
          <w:b/>
          <w:lang w:val="et-EE"/>
        </w:rPr>
      </w:pPr>
    </w:p>
    <w:p w14:paraId="43D11FB7" w14:textId="77777777" w:rsidR="00CC766E" w:rsidRDefault="00E9532E">
      <w:r>
        <w:rPr>
          <w:rFonts w:ascii="Aino" w:hAnsi="Aino"/>
          <w:b/>
          <w:bCs/>
          <w:lang w:val="et-EE"/>
        </w:rPr>
        <w:t>Koostöö Haridus- ja Teadusministeeriumiga (HTM)</w:t>
      </w:r>
    </w:p>
    <w:p w14:paraId="43D11FB8" w14:textId="77777777" w:rsidR="00CC766E" w:rsidRDefault="00E9532E">
      <w:pPr>
        <w:pStyle w:val="Loendilik"/>
        <w:numPr>
          <w:ilvl w:val="0"/>
          <w:numId w:val="11"/>
        </w:numPr>
      </w:pPr>
      <w:r>
        <w:rPr>
          <w:rFonts w:ascii="Aino" w:eastAsia="Aino" w:hAnsi="Aino" w:cs="Aino"/>
          <w:b/>
          <w:bCs/>
          <w:lang w:val="et-EE"/>
        </w:rPr>
        <w:t>Tulevikuoskused hariduses:</w:t>
      </w:r>
      <w:r>
        <w:rPr>
          <w:rFonts w:ascii="Aino" w:eastAsia="Aino" w:hAnsi="Aino" w:cs="Aino"/>
          <w:lang w:val="et-EE"/>
        </w:rPr>
        <w:t xml:space="preserve"> Lõimime tehisintellekti, </w:t>
      </w:r>
      <w:proofErr w:type="spellStart"/>
      <w:r>
        <w:rPr>
          <w:rFonts w:ascii="Aino" w:eastAsia="Aino" w:hAnsi="Aino" w:cs="Aino"/>
          <w:lang w:val="et-EE"/>
        </w:rPr>
        <w:t>küberhügieeni</w:t>
      </w:r>
      <w:proofErr w:type="spellEnd"/>
      <w:r>
        <w:rPr>
          <w:rFonts w:ascii="Aino" w:eastAsia="Aino" w:hAnsi="Aino" w:cs="Aino"/>
          <w:lang w:val="et-EE"/>
        </w:rPr>
        <w:t xml:space="preserve"> ja turvalisuse teemad sujuvalt kõigisse haridusastmetesse (alus-, põhi- ja keskharidus).</w:t>
      </w:r>
    </w:p>
    <w:p w14:paraId="43D11FB9" w14:textId="77777777" w:rsidR="00CC766E" w:rsidRDefault="00E9532E">
      <w:pPr>
        <w:pStyle w:val="Loendilik"/>
        <w:numPr>
          <w:ilvl w:val="0"/>
          <w:numId w:val="11"/>
        </w:numPr>
      </w:pPr>
      <w:r>
        <w:rPr>
          <w:rFonts w:ascii="Aino" w:eastAsia="Aino" w:hAnsi="Aino" w:cs="Aino"/>
          <w:b/>
          <w:bCs/>
          <w:lang w:val="et-EE"/>
        </w:rPr>
        <w:t>Tipptasemel järelkasv:</w:t>
      </w:r>
      <w:r>
        <w:rPr>
          <w:rFonts w:ascii="Aino" w:eastAsia="Aino" w:hAnsi="Aino" w:cs="Aino"/>
          <w:lang w:val="et-EE"/>
        </w:rPr>
        <w:t xml:space="preserve"> Kindlustame IKT- ja </w:t>
      </w:r>
      <w:proofErr w:type="spellStart"/>
      <w:r>
        <w:rPr>
          <w:rFonts w:ascii="Aino" w:eastAsia="Aino" w:hAnsi="Aino" w:cs="Aino"/>
          <w:lang w:val="et-EE"/>
        </w:rPr>
        <w:t>kübertalentide</w:t>
      </w:r>
      <w:proofErr w:type="spellEnd"/>
      <w:r>
        <w:rPr>
          <w:rFonts w:ascii="Aino" w:eastAsia="Aino" w:hAnsi="Aino" w:cs="Aino"/>
          <w:lang w:val="et-EE"/>
        </w:rPr>
        <w:t xml:space="preserve"> uue põlvkonna, populariseerides doktoriõpet ja karjäärivalikuid. Pöörame erilist tähelepanu naiste ja tüdrukute kaasamisele tehnoloogiasektorisse.</w:t>
      </w:r>
    </w:p>
    <w:p w14:paraId="43D11FBA" w14:textId="77777777" w:rsidR="00CC766E" w:rsidRDefault="00E9532E">
      <w:pPr>
        <w:pStyle w:val="Loendilik"/>
        <w:numPr>
          <w:ilvl w:val="0"/>
          <w:numId w:val="11"/>
        </w:numPr>
      </w:pPr>
      <w:r>
        <w:rPr>
          <w:rFonts w:ascii="Aino" w:eastAsia="Aino" w:hAnsi="Aino" w:cs="Aino"/>
          <w:b/>
          <w:bCs/>
          <w:lang w:val="et-EE"/>
        </w:rPr>
        <w:t>Suveräänne arvutusvõimsus:</w:t>
      </w:r>
      <w:r>
        <w:rPr>
          <w:rFonts w:ascii="Aino" w:eastAsia="Aino" w:hAnsi="Aino" w:cs="Aino"/>
          <w:lang w:val="et-EE"/>
        </w:rPr>
        <w:t xml:space="preserve"> Rajame teadusele ja avalikule sektorile sõltumatu ja tulevikukindel kõrgjõudlusega riikliku arvutusvõimekuse.</w:t>
      </w:r>
    </w:p>
    <w:p w14:paraId="43D11FBB" w14:textId="77777777" w:rsidR="00CC766E" w:rsidRDefault="00E9532E">
      <w:pPr>
        <w:pStyle w:val="Loendilik"/>
        <w:numPr>
          <w:ilvl w:val="0"/>
          <w:numId w:val="11"/>
        </w:numPr>
      </w:pPr>
      <w:r>
        <w:rPr>
          <w:rFonts w:ascii="Aino" w:eastAsia="Aino" w:hAnsi="Aino" w:cs="Aino"/>
          <w:b/>
          <w:bCs/>
          <w:lang w:val="et-EE"/>
        </w:rPr>
        <w:t>Juhtide ja spetsialistide ümberõpe:</w:t>
      </w:r>
      <w:r>
        <w:rPr>
          <w:rFonts w:ascii="Aino" w:eastAsia="Aino" w:hAnsi="Aino" w:cs="Aino"/>
          <w:lang w:val="et-EE"/>
        </w:rPr>
        <w:t xml:space="preserve"> Käivitame laiaulatusliku digioskuste täiendõppe, et </w:t>
      </w:r>
      <w:proofErr w:type="spellStart"/>
      <w:r>
        <w:rPr>
          <w:rFonts w:ascii="Aino" w:eastAsia="Aino" w:hAnsi="Aino" w:cs="Aino"/>
          <w:lang w:val="et-EE"/>
        </w:rPr>
        <w:t>võimestada</w:t>
      </w:r>
      <w:proofErr w:type="spellEnd"/>
      <w:r>
        <w:rPr>
          <w:rFonts w:ascii="Aino" w:eastAsia="Aino" w:hAnsi="Aino" w:cs="Aino"/>
          <w:lang w:val="et-EE"/>
        </w:rPr>
        <w:t xml:space="preserve"> juhte ja spetsialiste digimuutusi vedama.</w:t>
      </w:r>
    </w:p>
    <w:p w14:paraId="43D11FBC" w14:textId="77777777" w:rsidR="00CC766E" w:rsidRDefault="00E9532E">
      <w:pPr>
        <w:pStyle w:val="Loendilik"/>
        <w:numPr>
          <w:ilvl w:val="0"/>
          <w:numId w:val="11"/>
        </w:numPr>
      </w:pPr>
      <w:r>
        <w:rPr>
          <w:rFonts w:ascii="Aino" w:eastAsia="Aino" w:hAnsi="Aino" w:cs="Aino"/>
          <w:b/>
          <w:bCs/>
          <w:lang w:val="et-EE"/>
        </w:rPr>
        <w:t>Maailmatasemel digipädevus:</w:t>
      </w:r>
      <w:r>
        <w:rPr>
          <w:rFonts w:ascii="Aino" w:eastAsia="Aino" w:hAnsi="Aino" w:cs="Aino"/>
          <w:lang w:val="et-EE"/>
        </w:rPr>
        <w:t xml:space="preserve"> Hoiame elanikkonna digioskused maailma tipus, keskendudes turvalisele ja teadlikule kasutusele (siht: 2035. aastaks on 100% täiskasvanutest internetikasutajad).</w:t>
      </w:r>
    </w:p>
    <w:p w14:paraId="43D11FBD" w14:textId="77777777" w:rsidR="00CC766E" w:rsidRDefault="00E9532E">
      <w:pPr>
        <w:pStyle w:val="Loendilik"/>
        <w:numPr>
          <w:ilvl w:val="0"/>
          <w:numId w:val="11"/>
        </w:numPr>
      </w:pPr>
      <w:r>
        <w:rPr>
          <w:rFonts w:ascii="Aino" w:eastAsia="Aino" w:hAnsi="Aino" w:cs="Aino"/>
          <w:b/>
          <w:bCs/>
          <w:lang w:val="et-EE"/>
        </w:rPr>
        <w:t>Eesti keel digiruumis:</w:t>
      </w:r>
      <w:r>
        <w:rPr>
          <w:rFonts w:ascii="Aino" w:eastAsia="Aino" w:hAnsi="Aino" w:cs="Aino"/>
          <w:lang w:val="et-EE"/>
        </w:rPr>
        <w:t xml:space="preserve"> Investeerime keeletehnoloogia aluslahendustesse, et tagada eestikeelsed ja mugavad teenused kõigil võtmeplatvormidel.</w:t>
      </w:r>
    </w:p>
    <w:p w14:paraId="43D11FBE" w14:textId="77777777" w:rsidR="00CC766E" w:rsidRDefault="00CC766E">
      <w:pPr>
        <w:pStyle w:val="Loendilik"/>
      </w:pPr>
    </w:p>
    <w:p w14:paraId="43D11FBF" w14:textId="77777777" w:rsidR="00CC766E" w:rsidRDefault="00E9532E">
      <w:r>
        <w:rPr>
          <w:rFonts w:ascii="Aino" w:hAnsi="Aino"/>
          <w:b/>
          <w:bCs/>
          <w:lang w:val="et-EE"/>
        </w:rPr>
        <w:t>Koostöö Haridus- ja Teadusministeeriumi ning Majandus- ja Kommunikatsiooniministeeriumiga (HTM &amp; MKM)</w:t>
      </w:r>
    </w:p>
    <w:p w14:paraId="43D11FC0" w14:textId="77777777" w:rsidR="00CC766E" w:rsidRDefault="00E9532E">
      <w:pPr>
        <w:numPr>
          <w:ilvl w:val="0"/>
          <w:numId w:val="12"/>
        </w:numPr>
      </w:pPr>
      <w:r>
        <w:rPr>
          <w:rFonts w:ascii="Aino" w:eastAsia="Aino" w:hAnsi="Aino" w:cs="Aino"/>
          <w:b/>
          <w:bCs/>
          <w:lang w:val="et-EE"/>
        </w:rPr>
        <w:lastRenderedPageBreak/>
        <w:t>Talendid:</w:t>
      </w:r>
      <w:r>
        <w:rPr>
          <w:rFonts w:ascii="Aino" w:eastAsia="Aino" w:hAnsi="Aino" w:cs="Aino"/>
          <w:lang w:val="et-EE"/>
        </w:rPr>
        <w:t xml:space="preserve"> Tagame tippspetsialistidele </w:t>
      </w:r>
      <w:r>
        <w:rPr>
          <w:rFonts w:ascii="Aino" w:eastAsia="Aino" w:hAnsi="Aino" w:cs="Aino"/>
          <w:b/>
          <w:bCs/>
          <w:lang w:val="et-EE"/>
        </w:rPr>
        <w:t>lihtsustatud, kuid turvalise</w:t>
      </w:r>
      <w:r>
        <w:rPr>
          <w:rFonts w:ascii="Aino" w:eastAsia="Aino" w:hAnsi="Aino" w:cs="Aino"/>
          <w:lang w:val="et-EE"/>
        </w:rPr>
        <w:t xml:space="preserve"> ligipääsu Eestile ja toetame nende kiiret kohanemist.</w:t>
      </w:r>
    </w:p>
    <w:p w14:paraId="43D11FC1" w14:textId="77777777" w:rsidR="00CC766E" w:rsidRDefault="00E9532E">
      <w:pPr>
        <w:numPr>
          <w:ilvl w:val="0"/>
          <w:numId w:val="12"/>
        </w:numPr>
      </w:pPr>
      <w:r>
        <w:rPr>
          <w:rFonts w:ascii="Aino" w:eastAsia="Aino" w:hAnsi="Aino" w:cs="Aino"/>
          <w:b/>
          <w:bCs/>
          <w:lang w:val="et-EE"/>
        </w:rPr>
        <w:t>Teadusrahastus:</w:t>
      </w:r>
      <w:r>
        <w:rPr>
          <w:rFonts w:ascii="Aino" w:eastAsia="Aino" w:hAnsi="Aino" w:cs="Aino"/>
          <w:lang w:val="et-EE"/>
        </w:rPr>
        <w:t xml:space="preserve"> Tagame digiühiskonna arenguks vajaliku teadus- ja arendustegevuse </w:t>
      </w:r>
      <w:r>
        <w:rPr>
          <w:rFonts w:ascii="Aino" w:eastAsia="Aino" w:hAnsi="Aino" w:cs="Aino"/>
          <w:b/>
          <w:bCs/>
          <w:lang w:val="et-EE"/>
        </w:rPr>
        <w:t>püsiva ja kasvava rahastuse</w:t>
      </w:r>
      <w:r>
        <w:rPr>
          <w:rFonts w:ascii="Aino" w:eastAsia="Aino" w:hAnsi="Aino" w:cs="Aino"/>
          <w:lang w:val="et-EE"/>
        </w:rPr>
        <w:t>.</w:t>
      </w:r>
    </w:p>
    <w:p w14:paraId="43D11FC2" w14:textId="77777777" w:rsidR="00CC766E" w:rsidRDefault="00E9532E">
      <w:pPr>
        <w:numPr>
          <w:ilvl w:val="0"/>
          <w:numId w:val="12"/>
        </w:numPr>
      </w:pPr>
      <w:r>
        <w:rPr>
          <w:rFonts w:ascii="Aino" w:eastAsia="Aino" w:hAnsi="Aino" w:cs="Aino"/>
          <w:b/>
          <w:bCs/>
          <w:lang w:val="et-EE"/>
        </w:rPr>
        <w:t>Tulevikuvalmidus:</w:t>
      </w:r>
      <w:r>
        <w:rPr>
          <w:rFonts w:ascii="Aino" w:eastAsia="Aino" w:hAnsi="Aino" w:cs="Aino"/>
          <w:lang w:val="et-EE"/>
        </w:rPr>
        <w:t xml:space="preserve"> Rajame riiklikud </w:t>
      </w:r>
      <w:r>
        <w:rPr>
          <w:rFonts w:ascii="Aino" w:eastAsia="Aino" w:hAnsi="Aino" w:cs="Aino"/>
          <w:b/>
          <w:bCs/>
          <w:lang w:val="et-EE"/>
        </w:rPr>
        <w:t>kompetentsikeskused</w:t>
      </w:r>
      <w:r>
        <w:rPr>
          <w:rFonts w:ascii="Aino" w:eastAsia="Aino" w:hAnsi="Aino" w:cs="Aino"/>
          <w:lang w:val="et-EE"/>
        </w:rPr>
        <w:t xml:space="preserve"> kriitilistes tehnoloogiates (tehisintellekt, kvant- ja pilvetehnoloogiad), et olla valmis homseteks väljakutseteks.</w:t>
      </w:r>
    </w:p>
    <w:p w14:paraId="43D11FC3" w14:textId="77777777" w:rsidR="00CC766E" w:rsidRDefault="00CC766E">
      <w:pPr>
        <w:rPr>
          <w:rFonts w:ascii="Aino" w:hAnsi="Aino"/>
          <w:b/>
          <w:lang w:val="et-EE"/>
        </w:rPr>
      </w:pPr>
    </w:p>
    <w:p w14:paraId="43D11FC4" w14:textId="77777777" w:rsidR="00CC766E" w:rsidRDefault="00E9532E">
      <w:pPr>
        <w:rPr>
          <w:rFonts w:ascii="Aino" w:hAnsi="Aino"/>
          <w:b/>
          <w:bCs/>
          <w:lang w:val="et-EE"/>
        </w:rPr>
      </w:pPr>
      <w:r>
        <w:rPr>
          <w:rFonts w:ascii="Aino" w:hAnsi="Aino"/>
          <w:b/>
          <w:bCs/>
          <w:lang w:val="et-EE"/>
        </w:rPr>
        <w:t>Koostöö Majandus- ja Kommunikatsiooniministeeriumiga (MKM)</w:t>
      </w:r>
    </w:p>
    <w:p w14:paraId="43D11FC5" w14:textId="77777777" w:rsidR="00CC766E" w:rsidRDefault="00E9532E">
      <w:pPr>
        <w:pStyle w:val="Loendilik"/>
        <w:numPr>
          <w:ilvl w:val="0"/>
          <w:numId w:val="11"/>
        </w:numPr>
      </w:pPr>
      <w:r>
        <w:rPr>
          <w:rFonts w:ascii="Aino" w:eastAsia="Aino" w:hAnsi="Aino" w:cs="Aino"/>
          <w:b/>
          <w:bCs/>
          <w:lang w:val="et-EE"/>
        </w:rPr>
        <w:t xml:space="preserve">Paindlik seadusloome: </w:t>
      </w:r>
      <w:r>
        <w:rPr>
          <w:rFonts w:ascii="Aino" w:eastAsia="Aino" w:hAnsi="Aino" w:cs="Aino"/>
          <w:lang w:val="et-EE"/>
        </w:rPr>
        <w:t>Loome reageerimisvõimelise seadusloome, mis soodustab innovatsiooni, kaitstes samal ajal inimeste põhiõigusi ja eetilist andmekasutust.</w:t>
      </w:r>
    </w:p>
    <w:p w14:paraId="43D11FC6" w14:textId="77777777" w:rsidR="00CC766E" w:rsidRDefault="00E9532E">
      <w:pPr>
        <w:pStyle w:val="Loendilik"/>
        <w:numPr>
          <w:ilvl w:val="0"/>
          <w:numId w:val="11"/>
        </w:numPr>
      </w:pPr>
      <w:r>
        <w:rPr>
          <w:rFonts w:ascii="Aino" w:eastAsia="Aino" w:hAnsi="Aino" w:cs="Aino"/>
          <w:b/>
          <w:bCs/>
          <w:lang w:val="et-EE"/>
        </w:rPr>
        <w:t xml:space="preserve">Kõrgjõudlusega arvutusvõimekus: </w:t>
      </w:r>
      <w:r>
        <w:rPr>
          <w:rFonts w:ascii="Aino" w:eastAsia="Aino" w:hAnsi="Aino" w:cs="Aino"/>
          <w:lang w:val="et-EE"/>
        </w:rPr>
        <w:t>Kaasame Eestisse investeeringuid arvutusvõimsuse rajamiseks läbi selge riikliku väärtuspakkumise (energia, asukohad, toetused).</w:t>
      </w:r>
    </w:p>
    <w:p w14:paraId="43D11FC7" w14:textId="77777777" w:rsidR="00CC766E" w:rsidRDefault="00E9532E">
      <w:pPr>
        <w:pStyle w:val="Loendilik"/>
        <w:numPr>
          <w:ilvl w:val="0"/>
          <w:numId w:val="11"/>
        </w:numPr>
      </w:pPr>
      <w:r>
        <w:rPr>
          <w:rFonts w:ascii="Aino" w:eastAsia="Aino" w:hAnsi="Aino" w:cs="Aino"/>
          <w:b/>
          <w:bCs/>
          <w:lang w:val="et-EE"/>
        </w:rPr>
        <w:t xml:space="preserve">Valitsemise avatus: </w:t>
      </w:r>
      <w:r>
        <w:rPr>
          <w:rFonts w:ascii="Aino" w:eastAsia="Aino" w:hAnsi="Aino" w:cs="Aino"/>
          <w:lang w:val="et-EE"/>
        </w:rPr>
        <w:t>Väldime riigi võõrandumist, parandades märkimisväärselt infoteenuste kvaliteeti ja kaasates inimesi aktiivselt otsustusprotsessidesse.</w:t>
      </w:r>
    </w:p>
    <w:p w14:paraId="43D11FC8" w14:textId="77777777" w:rsidR="00CC766E" w:rsidRDefault="00E9532E">
      <w:pPr>
        <w:pStyle w:val="Loendilik"/>
        <w:numPr>
          <w:ilvl w:val="0"/>
          <w:numId w:val="11"/>
        </w:numPr>
      </w:pPr>
      <w:r>
        <w:rPr>
          <w:rFonts w:ascii="Aino" w:eastAsia="Aino" w:hAnsi="Aino" w:cs="Aino"/>
          <w:b/>
          <w:bCs/>
          <w:lang w:val="et-EE"/>
        </w:rPr>
        <w:t xml:space="preserve">Eesti maine ja eksport: </w:t>
      </w:r>
      <w:proofErr w:type="spellStart"/>
      <w:r>
        <w:rPr>
          <w:rFonts w:ascii="Aino" w:eastAsia="Aino" w:hAnsi="Aino" w:cs="Aino"/>
          <w:lang w:val="et-EE"/>
        </w:rPr>
        <w:t>Turundame</w:t>
      </w:r>
      <w:proofErr w:type="spellEnd"/>
      <w:r>
        <w:rPr>
          <w:rFonts w:ascii="Aino" w:eastAsia="Aino" w:hAnsi="Aino" w:cs="Aino"/>
          <w:lang w:val="et-EE"/>
        </w:rPr>
        <w:t xml:space="preserve"> Eestit kui tarka ja inspireerivat digiühiskonda ning avame äridiplomaatia kaudu uksi meie IT-ettevõtete ekspordile ja talentide kaasamisele.</w:t>
      </w:r>
    </w:p>
    <w:p w14:paraId="43D11FC9" w14:textId="77777777" w:rsidR="00CC766E" w:rsidRDefault="00E9532E">
      <w:pPr>
        <w:pStyle w:val="Loendilik"/>
        <w:numPr>
          <w:ilvl w:val="0"/>
          <w:numId w:val="11"/>
        </w:numPr>
      </w:pPr>
      <w:r>
        <w:rPr>
          <w:rFonts w:ascii="Aino" w:eastAsia="Aino" w:hAnsi="Aino" w:cs="Aino"/>
          <w:b/>
          <w:bCs/>
          <w:lang w:val="et-EE"/>
        </w:rPr>
        <w:t>Kahesuunaline ettevõtluspoliitika:</w:t>
      </w:r>
      <w:r>
        <w:rPr>
          <w:rFonts w:ascii="Aino" w:eastAsia="Aino" w:hAnsi="Aino" w:cs="Aino"/>
          <w:lang w:val="et-EE"/>
        </w:rPr>
        <w:t xml:space="preserve"> Rakendame kaksikstrateegiat: toetame traditsioonilise tööstuse digipööret (oskused, investeeringud) ning arendame kasvukeskkonda uute globaalsete tehnoloogiaettevõtete sünniks.</w:t>
      </w:r>
    </w:p>
    <w:p w14:paraId="43D11FCA" w14:textId="77777777" w:rsidR="00CC766E" w:rsidRDefault="00E9532E">
      <w:pPr>
        <w:pStyle w:val="Loendilik"/>
        <w:numPr>
          <w:ilvl w:val="0"/>
          <w:numId w:val="11"/>
        </w:numPr>
      </w:pPr>
      <w:r>
        <w:rPr>
          <w:rFonts w:ascii="Aino" w:eastAsia="Aino" w:hAnsi="Aino" w:cs="Aino"/>
          <w:b/>
          <w:bCs/>
          <w:lang w:val="et-EE"/>
        </w:rPr>
        <w:t xml:space="preserve">Reaalaja majandus: </w:t>
      </w:r>
      <w:r>
        <w:rPr>
          <w:rFonts w:ascii="Aino" w:eastAsia="Aino" w:hAnsi="Aino" w:cs="Aino"/>
          <w:lang w:val="et-EE"/>
        </w:rPr>
        <w:t>Arendame reaalajamajanduse lahendusi, et muuta Eesti maailma lihtsaimaks kohaks ettevõtlusega tegelemiseks.</w:t>
      </w:r>
    </w:p>
    <w:p w14:paraId="43D11FCB" w14:textId="77777777" w:rsidR="00CC766E" w:rsidRDefault="00CC766E">
      <w:pPr>
        <w:pStyle w:val="Loendilik"/>
      </w:pPr>
    </w:p>
    <w:p w14:paraId="43D11FCC" w14:textId="77777777" w:rsidR="00CC766E" w:rsidRDefault="00E9532E">
      <w:pPr>
        <w:pStyle w:val="Pealkiri2"/>
        <w:rPr>
          <w:rFonts w:ascii="Aino" w:hAnsi="Aino"/>
          <w:lang w:val="et-EE"/>
        </w:rPr>
      </w:pPr>
      <w:bookmarkStart w:id="13" w:name="_ppokbgmxlsrk"/>
      <w:bookmarkEnd w:id="13"/>
      <w:r>
        <w:rPr>
          <w:rFonts w:ascii="Aino" w:hAnsi="Aino"/>
          <w:lang w:val="et-EE"/>
        </w:rPr>
        <w:t>Digiühiskonna arengukava juhtimis ja rakenduskorraldus</w:t>
      </w:r>
    </w:p>
    <w:p w14:paraId="43D11FCD" w14:textId="77777777" w:rsidR="00CC766E" w:rsidRDefault="00CC766E">
      <w:pPr>
        <w:rPr>
          <w:rFonts w:ascii="Aino" w:hAnsi="Aino"/>
          <w:b/>
          <w:lang w:val="et-EE"/>
        </w:rPr>
      </w:pPr>
    </w:p>
    <w:p w14:paraId="43D11FCE" w14:textId="77777777" w:rsidR="00CC766E" w:rsidRDefault="00E9532E">
      <w:pPr>
        <w:rPr>
          <w:rFonts w:ascii="Aino" w:hAnsi="Aino"/>
          <w:b/>
          <w:lang w:val="et-EE"/>
        </w:rPr>
      </w:pPr>
      <w:r>
        <w:rPr>
          <w:rFonts w:ascii="Aino" w:hAnsi="Aino"/>
          <w:b/>
          <w:lang w:val="et-EE"/>
        </w:rPr>
        <w:t>Vastutus ja elluviimine</w:t>
      </w:r>
    </w:p>
    <w:p w14:paraId="43D11FCF" w14:textId="77777777" w:rsidR="00CC766E" w:rsidRDefault="00E9532E">
      <w:pPr>
        <w:rPr>
          <w:rFonts w:ascii="Aino" w:hAnsi="Aino"/>
          <w:lang w:val="et-EE"/>
        </w:rPr>
      </w:pPr>
      <w:r>
        <w:rPr>
          <w:rFonts w:ascii="Aino" w:hAnsi="Aino"/>
          <w:lang w:val="et-EE"/>
        </w:rPr>
        <w:t>Arengukava elluviimise eest vastutab Justiits- ja Digiministeerium (JDM), mida juhib justiits- ja digiminister.</w:t>
      </w:r>
    </w:p>
    <w:p w14:paraId="43D11FD0" w14:textId="77777777" w:rsidR="00CC766E" w:rsidRDefault="00E9532E">
      <w:pPr>
        <w:rPr>
          <w:rFonts w:ascii="Aino" w:hAnsi="Aino"/>
          <w:lang w:val="et-EE"/>
        </w:rPr>
      </w:pPr>
      <w:r>
        <w:rPr>
          <w:rFonts w:ascii="Aino" w:hAnsi="Aino"/>
          <w:lang w:val="et-EE"/>
        </w:rPr>
        <w:t>Arengukava viiakse ellu digiühiskonna programmi kaudu. See programm määratleb konkreetsed aastased eesmärgid, tegevused, vastutajad, eelarved ja mõõdikud, järgides riigieelarve seadust.</w:t>
      </w:r>
    </w:p>
    <w:p w14:paraId="43D11FD1" w14:textId="77777777" w:rsidR="00CC766E" w:rsidRDefault="00E9532E">
      <w:pPr>
        <w:rPr>
          <w:rFonts w:ascii="Aino" w:hAnsi="Aino"/>
          <w:b/>
          <w:bCs/>
          <w:lang w:val="et-EE"/>
        </w:rPr>
      </w:pPr>
      <w:r>
        <w:rPr>
          <w:rFonts w:ascii="Aino" w:hAnsi="Aino"/>
          <w:b/>
          <w:bCs/>
          <w:lang w:val="et-EE"/>
        </w:rPr>
        <w:t>Aruandlus ja ülevaatamine</w:t>
      </w:r>
    </w:p>
    <w:p w14:paraId="43D11FD2" w14:textId="77777777" w:rsidR="00CC766E" w:rsidRDefault="00E9532E">
      <w:pPr>
        <w:rPr>
          <w:rFonts w:ascii="Aino" w:hAnsi="Aino"/>
          <w:lang w:val="et-EE"/>
        </w:rPr>
      </w:pPr>
      <w:r>
        <w:rPr>
          <w:rFonts w:ascii="Aino" w:hAnsi="Aino"/>
          <w:lang w:val="et-EE"/>
        </w:rPr>
        <w:t xml:space="preserve">Aruandlus toimub iga-aastase tulemusaruande kaudu. Arengukava aja- ja asjakohasus vaadatakse põhjalikult üle arengukava juhtkomisjonis ning vajadusel esitatakse Vabariigi Valitsusele arengukava muutmise ettepanek. Valdkonna arengukava elluviimist hinnatakse vähemalt üks kord hiljemalt kolm aastat enne kestuse lõppu.  </w:t>
      </w:r>
    </w:p>
    <w:p w14:paraId="43D11FD3" w14:textId="77777777" w:rsidR="00CC766E" w:rsidRDefault="00E9532E">
      <w:pPr>
        <w:rPr>
          <w:rFonts w:ascii="Aino" w:hAnsi="Aino"/>
          <w:b/>
          <w:lang w:val="et-EE"/>
        </w:rPr>
      </w:pPr>
      <w:r>
        <w:rPr>
          <w:rFonts w:ascii="Aino" w:hAnsi="Aino"/>
          <w:b/>
          <w:lang w:val="et-EE"/>
        </w:rPr>
        <w:t>Juhtimise eesmärk</w:t>
      </w:r>
    </w:p>
    <w:p w14:paraId="43D11FD4" w14:textId="77777777" w:rsidR="00CC766E" w:rsidRDefault="00E9532E">
      <w:pPr>
        <w:rPr>
          <w:rFonts w:ascii="Aino" w:hAnsi="Aino"/>
          <w:lang w:val="et-EE"/>
        </w:rPr>
      </w:pPr>
      <w:r>
        <w:rPr>
          <w:rFonts w:ascii="Aino" w:hAnsi="Aino"/>
          <w:lang w:val="et-EE"/>
        </w:rPr>
        <w:t>Juhtimise peaeesmärk on tagada eri valdkondade ja asutuste eesmärkide sünergia. See nõuab kooskõlastatud tegevust ja ühtset infovälja, mida toetab alljärgnev juhtimisstruktuur.</w:t>
      </w:r>
    </w:p>
    <w:p w14:paraId="43D11FD5" w14:textId="77777777" w:rsidR="00CC766E" w:rsidRDefault="00E9532E">
      <w:pPr>
        <w:rPr>
          <w:rFonts w:ascii="Aino" w:hAnsi="Aino"/>
          <w:lang w:val="et-EE"/>
        </w:rPr>
      </w:pPr>
      <w:r>
        <w:rPr>
          <w:rFonts w:ascii="Aino" w:hAnsi="Aino"/>
          <w:lang w:val="et-EE"/>
        </w:rPr>
        <w:t>Arengukava täiendavad valdkonnaspetsiifilised dokumendid (nt valged raamatud), mille tegevused peavad kajastuma valdkondlikes programmides ja toetama strateegilisi sihte.</w:t>
      </w:r>
      <w:bookmarkStart w:id="14" w:name="_eind5s78qff9"/>
      <w:bookmarkStart w:id="15" w:name="_ma4rntii8nsj"/>
      <w:bookmarkEnd w:id="14"/>
      <w:bookmarkEnd w:id="15"/>
    </w:p>
    <w:p w14:paraId="43D11FD6" w14:textId="77777777" w:rsidR="00CC766E" w:rsidRDefault="00CC766E">
      <w:pPr>
        <w:rPr>
          <w:rFonts w:ascii="Aino" w:hAnsi="Aino"/>
          <w:lang w:val="et-EE"/>
        </w:rPr>
      </w:pPr>
    </w:p>
    <w:p w14:paraId="43D11FD7" w14:textId="77777777" w:rsidR="00CC766E" w:rsidRDefault="00E9532E">
      <w:pPr>
        <w:rPr>
          <w:rFonts w:ascii="Aino" w:hAnsi="Aino"/>
          <w:b/>
          <w:bCs/>
          <w:lang w:val="et-EE"/>
        </w:rPr>
      </w:pPr>
      <w:r>
        <w:rPr>
          <w:rFonts w:ascii="Aino" w:hAnsi="Aino"/>
          <w:b/>
          <w:bCs/>
          <w:lang w:val="et-EE"/>
        </w:rPr>
        <w:t>Tabel 1: Digiühiskonna arengukava juhtimisraamistik</w:t>
      </w:r>
    </w:p>
    <w:tbl>
      <w:tblPr>
        <w:tblW w:w="9359" w:type="dxa"/>
        <w:tblCellMar>
          <w:left w:w="10" w:type="dxa"/>
          <w:right w:w="10" w:type="dxa"/>
        </w:tblCellMar>
        <w:tblLook w:val="04A0" w:firstRow="1" w:lastRow="0" w:firstColumn="1" w:lastColumn="0" w:noHBand="0" w:noVBand="1"/>
      </w:tblPr>
      <w:tblGrid>
        <w:gridCol w:w="2339"/>
        <w:gridCol w:w="2340"/>
        <w:gridCol w:w="2340"/>
        <w:gridCol w:w="2340"/>
      </w:tblGrid>
      <w:tr w:rsidR="00CC766E" w14:paraId="43D11FDC" w14:textId="77777777">
        <w:trPr>
          <w:trHeight w:val="515"/>
        </w:trPr>
        <w:tc>
          <w:tcPr>
            <w:tcW w:w="2339"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D8" w14:textId="77777777" w:rsidR="00CC766E" w:rsidRDefault="00E9532E">
            <w:pPr>
              <w:spacing w:line="240" w:lineRule="auto"/>
              <w:rPr>
                <w:rFonts w:ascii="Aino" w:hAnsi="Aino"/>
                <w:sz w:val="16"/>
                <w:szCs w:val="16"/>
                <w:lang w:val="et-EE"/>
              </w:rPr>
            </w:pPr>
            <w:r>
              <w:rPr>
                <w:rFonts w:ascii="Aino" w:hAnsi="Aino"/>
                <w:sz w:val="16"/>
                <w:szCs w:val="16"/>
                <w:lang w:val="et-EE"/>
              </w:rPr>
              <w:t>Juhtorgan / Roll</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D9" w14:textId="77777777" w:rsidR="00CC766E" w:rsidRDefault="00E9532E">
            <w:pPr>
              <w:spacing w:line="240" w:lineRule="auto"/>
              <w:rPr>
                <w:rFonts w:ascii="Aino" w:hAnsi="Aino"/>
                <w:sz w:val="16"/>
                <w:szCs w:val="16"/>
                <w:lang w:val="et-EE"/>
              </w:rPr>
            </w:pPr>
            <w:r>
              <w:rPr>
                <w:rFonts w:ascii="Aino" w:hAnsi="Aino"/>
                <w:sz w:val="16"/>
                <w:szCs w:val="16"/>
                <w:lang w:val="et-EE"/>
              </w:rPr>
              <w:t>Ülesanded</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DA" w14:textId="77777777" w:rsidR="00CC766E" w:rsidRDefault="00E9532E">
            <w:pPr>
              <w:spacing w:line="240" w:lineRule="auto"/>
              <w:rPr>
                <w:rFonts w:ascii="Aino" w:hAnsi="Aino"/>
                <w:sz w:val="16"/>
                <w:szCs w:val="16"/>
                <w:lang w:val="et-EE"/>
              </w:rPr>
            </w:pPr>
            <w:r>
              <w:rPr>
                <w:rFonts w:ascii="Aino" w:hAnsi="Aino"/>
                <w:sz w:val="16"/>
                <w:szCs w:val="16"/>
                <w:lang w:val="et-EE"/>
              </w:rPr>
              <w:t>Sagedus</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DB" w14:textId="77777777" w:rsidR="00CC766E" w:rsidRDefault="00E9532E">
            <w:pPr>
              <w:spacing w:line="240" w:lineRule="auto"/>
              <w:rPr>
                <w:rFonts w:ascii="Aino" w:hAnsi="Aino"/>
                <w:sz w:val="16"/>
                <w:szCs w:val="16"/>
                <w:lang w:val="et-EE"/>
              </w:rPr>
            </w:pPr>
            <w:r>
              <w:rPr>
                <w:rFonts w:ascii="Aino" w:hAnsi="Aino"/>
                <w:sz w:val="16"/>
                <w:szCs w:val="16"/>
                <w:lang w:val="et-EE"/>
              </w:rPr>
              <w:t>Liikmed</w:t>
            </w:r>
          </w:p>
        </w:tc>
      </w:tr>
      <w:tr w:rsidR="00CC766E" w14:paraId="43D11FE1" w14:textId="77777777">
        <w:trPr>
          <w:trHeight w:val="1577"/>
        </w:trPr>
        <w:tc>
          <w:tcPr>
            <w:tcW w:w="2339"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DD" w14:textId="77777777" w:rsidR="00CC766E" w:rsidRDefault="00E9532E">
            <w:pPr>
              <w:spacing w:line="240" w:lineRule="auto"/>
              <w:rPr>
                <w:rFonts w:ascii="Aino" w:hAnsi="Aino"/>
                <w:sz w:val="16"/>
                <w:szCs w:val="16"/>
                <w:lang w:val="et-EE"/>
              </w:rPr>
            </w:pPr>
            <w:r>
              <w:rPr>
                <w:rFonts w:ascii="Aino" w:hAnsi="Aino"/>
                <w:sz w:val="16"/>
                <w:szCs w:val="16"/>
                <w:lang w:val="et-EE"/>
              </w:rPr>
              <w:t>Digiühiskonna arengukava juhtrühm (Juhtkomisjon)</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DE" w14:textId="77777777" w:rsidR="00CC766E" w:rsidRDefault="00E9532E">
            <w:pPr>
              <w:spacing w:line="240" w:lineRule="auto"/>
              <w:rPr>
                <w:rFonts w:ascii="Aino" w:hAnsi="Aino"/>
                <w:sz w:val="16"/>
                <w:szCs w:val="16"/>
                <w:lang w:val="et-EE"/>
              </w:rPr>
            </w:pPr>
            <w:r>
              <w:rPr>
                <w:rFonts w:ascii="Aino" w:hAnsi="Aino"/>
                <w:sz w:val="16"/>
                <w:szCs w:val="16"/>
                <w:lang w:val="et-EE"/>
              </w:rPr>
              <w:t>Arengukava ja muudatuste heakskiitmine (valitsusele esitamiseks); elluviimise jälgimine ja strateegiline suunamine; programmi fookuste ja muudatuste heakskiitmine; hindamise algatamine.</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DF" w14:textId="77777777" w:rsidR="00CC766E" w:rsidRDefault="00E9532E">
            <w:pPr>
              <w:spacing w:line="240" w:lineRule="auto"/>
              <w:rPr>
                <w:rFonts w:ascii="Aino" w:hAnsi="Aino"/>
                <w:sz w:val="16"/>
                <w:szCs w:val="16"/>
                <w:lang w:val="et-EE"/>
              </w:rPr>
            </w:pPr>
            <w:r>
              <w:rPr>
                <w:rFonts w:ascii="Aino" w:hAnsi="Aino"/>
                <w:sz w:val="16"/>
                <w:szCs w:val="16"/>
                <w:lang w:val="et-EE"/>
              </w:rPr>
              <w:t>Vähemalt 2x aastas</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E0" w14:textId="77777777" w:rsidR="00CC766E" w:rsidRDefault="00E9532E">
            <w:pPr>
              <w:spacing w:line="240" w:lineRule="auto"/>
              <w:rPr>
                <w:rFonts w:ascii="Aino" w:hAnsi="Aino"/>
                <w:sz w:val="16"/>
                <w:szCs w:val="16"/>
                <w:lang w:val="et-EE"/>
              </w:rPr>
            </w:pPr>
            <w:r>
              <w:rPr>
                <w:rFonts w:ascii="Aino" w:hAnsi="Aino"/>
                <w:sz w:val="16"/>
                <w:szCs w:val="16"/>
                <w:lang w:val="et-EE"/>
              </w:rPr>
              <w:t xml:space="preserve">Juht: Digiarengu eest vastutav minister. Liikmed: JDM, MKM, Riigikantselei, RIA, RIT, RIKS, TTJA, HTM, </w:t>
            </w:r>
            <w:proofErr w:type="spellStart"/>
            <w:r>
              <w:rPr>
                <w:rFonts w:ascii="Aino" w:hAnsi="Aino"/>
                <w:sz w:val="16"/>
                <w:szCs w:val="16"/>
                <w:lang w:val="et-EE"/>
              </w:rPr>
              <w:t>KliM</w:t>
            </w:r>
            <w:proofErr w:type="spellEnd"/>
            <w:r>
              <w:rPr>
                <w:rFonts w:ascii="Aino" w:hAnsi="Aino"/>
                <w:sz w:val="16"/>
                <w:szCs w:val="16"/>
                <w:lang w:val="et-EE"/>
              </w:rPr>
              <w:t xml:space="preserve">, </w:t>
            </w:r>
            <w:proofErr w:type="spellStart"/>
            <w:r>
              <w:rPr>
                <w:rFonts w:ascii="Aino" w:hAnsi="Aino"/>
                <w:sz w:val="16"/>
                <w:szCs w:val="16"/>
                <w:lang w:val="et-EE"/>
              </w:rPr>
              <w:t>KuM</w:t>
            </w:r>
            <w:proofErr w:type="spellEnd"/>
            <w:r>
              <w:rPr>
                <w:rFonts w:ascii="Aino" w:hAnsi="Aino"/>
                <w:sz w:val="16"/>
                <w:szCs w:val="16"/>
                <w:lang w:val="et-EE"/>
              </w:rPr>
              <w:t xml:space="preserve">, </w:t>
            </w:r>
            <w:proofErr w:type="spellStart"/>
            <w:r>
              <w:rPr>
                <w:rFonts w:ascii="Aino" w:hAnsi="Aino"/>
                <w:sz w:val="16"/>
                <w:szCs w:val="16"/>
                <w:lang w:val="et-EE"/>
              </w:rPr>
              <w:t>RaM</w:t>
            </w:r>
            <w:proofErr w:type="spellEnd"/>
            <w:r>
              <w:rPr>
                <w:rFonts w:ascii="Aino" w:hAnsi="Aino"/>
                <w:sz w:val="16"/>
                <w:szCs w:val="16"/>
                <w:lang w:val="et-EE"/>
              </w:rPr>
              <w:t>, Linnade ja Valdade Liit, Asutajate Selts, Statistikaamet, ITL, Tööandjate Keskliit, eksperdid.</w:t>
            </w:r>
          </w:p>
        </w:tc>
      </w:tr>
      <w:tr w:rsidR="00CC766E" w14:paraId="43D11FE6" w14:textId="77777777">
        <w:trPr>
          <w:trHeight w:val="1298"/>
        </w:trPr>
        <w:tc>
          <w:tcPr>
            <w:tcW w:w="2339"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E2" w14:textId="77777777" w:rsidR="00CC766E" w:rsidRDefault="00E9532E">
            <w:pPr>
              <w:spacing w:line="240" w:lineRule="auto"/>
              <w:rPr>
                <w:rFonts w:ascii="Aino" w:hAnsi="Aino"/>
                <w:sz w:val="16"/>
                <w:szCs w:val="16"/>
                <w:lang w:val="et-EE"/>
              </w:rPr>
            </w:pPr>
            <w:r>
              <w:rPr>
                <w:rFonts w:ascii="Aino" w:hAnsi="Aino"/>
                <w:sz w:val="16"/>
                <w:szCs w:val="16"/>
                <w:lang w:val="et-EE"/>
              </w:rPr>
              <w:t xml:space="preserve">Valdkondlikud nõukojad ja juhtrühmad (Nt Küberjulgeoleku nõukogu, Avalike teenuste nõukogu, Andmete juhtrühm, AI juhtrühm, </w:t>
            </w:r>
            <w:r>
              <w:rPr>
                <w:rFonts w:ascii="Aino" w:hAnsi="Aino"/>
                <w:sz w:val="16"/>
                <w:szCs w:val="16"/>
                <w:lang w:val="et-EE"/>
              </w:rPr>
              <w:lastRenderedPageBreak/>
              <w:t>Arhitektuurinõukogu, Ühenduvuse nõukoda,  jt)</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E3" w14:textId="77777777" w:rsidR="00CC766E" w:rsidRDefault="00E9532E">
            <w:pPr>
              <w:spacing w:line="240" w:lineRule="auto"/>
              <w:rPr>
                <w:rFonts w:ascii="Aino" w:hAnsi="Aino"/>
                <w:sz w:val="16"/>
                <w:szCs w:val="16"/>
                <w:lang w:val="et-EE"/>
              </w:rPr>
            </w:pPr>
            <w:r>
              <w:rPr>
                <w:rFonts w:ascii="Aino" w:hAnsi="Aino"/>
                <w:sz w:val="16"/>
                <w:szCs w:val="16"/>
                <w:lang w:val="et-EE"/>
              </w:rPr>
              <w:lastRenderedPageBreak/>
              <w:t>Elluviimise jälgimine ja koostöö suunamine töisel tasandil; programmile ettepanekute tegemine; arengukava muudatusettepanekute tegemine juhtrühmale.</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E4" w14:textId="77777777" w:rsidR="00CC766E" w:rsidRDefault="00E9532E">
            <w:pPr>
              <w:spacing w:line="240" w:lineRule="auto"/>
              <w:rPr>
                <w:rFonts w:ascii="Aino" w:hAnsi="Aino"/>
                <w:sz w:val="16"/>
                <w:szCs w:val="16"/>
                <w:lang w:val="et-EE"/>
              </w:rPr>
            </w:pPr>
            <w:r>
              <w:rPr>
                <w:rFonts w:ascii="Aino" w:hAnsi="Aino"/>
                <w:sz w:val="16"/>
                <w:szCs w:val="16"/>
                <w:lang w:val="et-EE"/>
              </w:rPr>
              <w:t>Vähemalt 1x aastas</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E5" w14:textId="77777777" w:rsidR="00CC766E" w:rsidRDefault="00E9532E">
            <w:pPr>
              <w:spacing w:line="240" w:lineRule="auto"/>
            </w:pPr>
            <w:r>
              <w:rPr>
                <w:rFonts w:ascii="Aino" w:hAnsi="Aino"/>
                <w:sz w:val="16"/>
                <w:szCs w:val="16"/>
                <w:lang w:val="et-EE"/>
              </w:rPr>
              <w:t xml:space="preserve">Juht: Vastavalt nõukogu juhtimisstruktuurile, sh JDM vastava valdkonna asekantsler või talituse juhataja. Liikmed: Avaliku sektori asutused, kohalikud </w:t>
            </w:r>
            <w:r>
              <w:rPr>
                <w:rFonts w:ascii="Aino" w:hAnsi="Aino"/>
                <w:sz w:val="16"/>
                <w:szCs w:val="16"/>
                <w:lang w:val="et-EE"/>
              </w:rPr>
              <w:lastRenderedPageBreak/>
              <w:t>omavalitsused, erasektori esindajad, eksperdid.</w:t>
            </w:r>
          </w:p>
        </w:tc>
      </w:tr>
      <w:tr w:rsidR="00CC766E" w14:paraId="43D11FEB" w14:textId="77777777">
        <w:trPr>
          <w:trHeight w:val="1010"/>
        </w:trPr>
        <w:tc>
          <w:tcPr>
            <w:tcW w:w="2339"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E7" w14:textId="77777777" w:rsidR="00CC766E" w:rsidRDefault="00E9532E">
            <w:pPr>
              <w:spacing w:line="240" w:lineRule="auto"/>
              <w:rPr>
                <w:rFonts w:ascii="Aino" w:hAnsi="Aino"/>
                <w:sz w:val="16"/>
                <w:szCs w:val="16"/>
                <w:lang w:val="et-EE"/>
              </w:rPr>
            </w:pPr>
            <w:r>
              <w:rPr>
                <w:rFonts w:ascii="Aino" w:hAnsi="Aino"/>
                <w:sz w:val="16"/>
                <w:szCs w:val="16"/>
                <w:lang w:val="et-EE"/>
              </w:rPr>
              <w:lastRenderedPageBreak/>
              <w:t>Temaatilised juhtrühmad ja võrgustikud (Nt Digiidentiteedi, Elusündmusteenuste jt juhtrühmad)</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E8" w14:textId="77777777" w:rsidR="00CC766E" w:rsidRDefault="00E9532E">
            <w:pPr>
              <w:spacing w:line="240" w:lineRule="auto"/>
              <w:rPr>
                <w:rFonts w:ascii="Aino" w:hAnsi="Aino"/>
                <w:sz w:val="16"/>
                <w:szCs w:val="16"/>
                <w:lang w:val="et-EE"/>
              </w:rPr>
            </w:pPr>
            <w:r>
              <w:rPr>
                <w:rFonts w:ascii="Aino" w:hAnsi="Aino"/>
                <w:sz w:val="16"/>
                <w:szCs w:val="16"/>
                <w:lang w:val="et-EE"/>
              </w:rPr>
              <w:t>Tegevuste sisu täpsem kavandamine ja elluviimine; koordineerimine; ettepanekute tegemine uute tegevuste algatamiseks.</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E9" w14:textId="77777777" w:rsidR="00CC766E" w:rsidRDefault="00E9532E">
            <w:pPr>
              <w:spacing w:line="240" w:lineRule="auto"/>
              <w:rPr>
                <w:rFonts w:ascii="Aino" w:hAnsi="Aino"/>
                <w:sz w:val="16"/>
                <w:szCs w:val="16"/>
                <w:lang w:val="et-EE"/>
              </w:rPr>
            </w:pPr>
            <w:r>
              <w:rPr>
                <w:rFonts w:ascii="Aino" w:hAnsi="Aino"/>
                <w:sz w:val="16"/>
                <w:szCs w:val="16"/>
                <w:lang w:val="et-EE"/>
              </w:rPr>
              <w:t>Vastavalt vajadusele</w:t>
            </w:r>
          </w:p>
        </w:tc>
        <w:tc>
          <w:tcPr>
            <w:tcW w:w="23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EA" w14:textId="77777777" w:rsidR="00CC766E" w:rsidRDefault="00E9532E">
            <w:pPr>
              <w:spacing w:line="240" w:lineRule="auto"/>
              <w:rPr>
                <w:rFonts w:ascii="Aino" w:hAnsi="Aino"/>
                <w:sz w:val="16"/>
                <w:szCs w:val="16"/>
                <w:lang w:val="et-EE"/>
              </w:rPr>
            </w:pPr>
            <w:r>
              <w:rPr>
                <w:rFonts w:ascii="Aino" w:hAnsi="Aino"/>
                <w:sz w:val="16"/>
                <w:szCs w:val="16"/>
                <w:lang w:val="et-EE"/>
              </w:rPr>
              <w:t>Oleneb rühmast.</w:t>
            </w:r>
          </w:p>
        </w:tc>
      </w:tr>
    </w:tbl>
    <w:p w14:paraId="43D11FEC" w14:textId="77777777" w:rsidR="00CC766E" w:rsidRDefault="00CC766E">
      <w:pPr>
        <w:rPr>
          <w:rFonts w:ascii="Aino" w:hAnsi="Aino"/>
          <w:lang w:val="et-EE"/>
        </w:rPr>
      </w:pPr>
    </w:p>
    <w:p w14:paraId="43D11FED" w14:textId="77777777" w:rsidR="00CC766E" w:rsidRDefault="00CC766E">
      <w:pPr>
        <w:rPr>
          <w:rFonts w:ascii="Aino" w:hAnsi="Aino"/>
          <w:lang w:val="et-EE"/>
        </w:rPr>
      </w:pPr>
    </w:p>
    <w:p w14:paraId="43D11FEE" w14:textId="77777777" w:rsidR="00CC766E" w:rsidRDefault="00E9532E">
      <w:pPr>
        <w:pStyle w:val="Pealkiri2"/>
        <w:rPr>
          <w:rFonts w:ascii="Aino" w:hAnsi="Aino"/>
          <w:lang w:val="et-EE"/>
        </w:rPr>
      </w:pPr>
      <w:bookmarkStart w:id="16" w:name="_uzxrz6xzy2tt"/>
      <w:bookmarkEnd w:id="16"/>
      <w:r>
        <w:rPr>
          <w:rFonts w:ascii="Aino" w:hAnsi="Aino"/>
          <w:lang w:val="et-EE"/>
        </w:rPr>
        <w:t>Maksumuse prognoos ja teiste valitsemisalade kohustused</w:t>
      </w:r>
    </w:p>
    <w:p w14:paraId="43D11FEF" w14:textId="77777777" w:rsidR="00CC766E" w:rsidRDefault="00E9532E">
      <w:pPr>
        <w:rPr>
          <w:rFonts w:ascii="Aino" w:hAnsi="Aino"/>
          <w:lang w:val="et-EE"/>
        </w:rPr>
      </w:pPr>
      <w:r>
        <w:rPr>
          <w:rFonts w:ascii="Aino" w:hAnsi="Aino"/>
          <w:lang w:val="et-EE"/>
        </w:rPr>
        <w:t>Arengukava maksumuse prognoos (vt Tabel 2) hõlmab kulusid (ilma KM-ta) arengukava eesmärkide saavutamiseks Justiits- ja Digiministeeriumi haldusalas. See ei sisalda teiste valitsemisalade kulusid (v.a. SF-perioodi 2021-2027 digipöörete toetused). Teised valitsemisalad peavad koostama oma prognoosid iseseisvalt.</w:t>
      </w:r>
    </w:p>
    <w:p w14:paraId="43D11FF0" w14:textId="77777777" w:rsidR="00CC766E" w:rsidRDefault="00CC766E">
      <w:pPr>
        <w:rPr>
          <w:rFonts w:ascii="Aino" w:hAnsi="Aino"/>
          <w:lang w:val="et-EE"/>
        </w:rPr>
      </w:pPr>
    </w:p>
    <w:p w14:paraId="43D11FF1" w14:textId="77777777" w:rsidR="00CC766E" w:rsidRDefault="00E9532E">
      <w:pPr>
        <w:rPr>
          <w:rFonts w:ascii="Aino" w:hAnsi="Aino"/>
          <w:b/>
          <w:bCs/>
          <w:lang w:val="et-EE"/>
        </w:rPr>
      </w:pPr>
      <w:r>
        <w:rPr>
          <w:rFonts w:ascii="Aino" w:hAnsi="Aino"/>
          <w:b/>
          <w:bCs/>
          <w:lang w:val="et-EE"/>
        </w:rPr>
        <w:t>Tabel 2. Digiühiskonna arengukava maksumuse prognoos (JDM haldusala)</w:t>
      </w:r>
    </w:p>
    <w:tbl>
      <w:tblPr>
        <w:tblW w:w="9479" w:type="dxa"/>
        <w:tblCellMar>
          <w:left w:w="10" w:type="dxa"/>
          <w:right w:w="10" w:type="dxa"/>
        </w:tblCellMar>
        <w:tblLook w:val="04A0" w:firstRow="1" w:lastRow="0" w:firstColumn="1" w:lastColumn="0" w:noHBand="0" w:noVBand="1"/>
      </w:tblPr>
      <w:tblGrid>
        <w:gridCol w:w="1033"/>
        <w:gridCol w:w="748"/>
        <w:gridCol w:w="752"/>
        <w:gridCol w:w="754"/>
        <w:gridCol w:w="754"/>
        <w:gridCol w:w="753"/>
        <w:gridCol w:w="754"/>
        <w:gridCol w:w="755"/>
        <w:gridCol w:w="755"/>
        <w:gridCol w:w="754"/>
        <w:gridCol w:w="755"/>
        <w:gridCol w:w="912"/>
      </w:tblGrid>
      <w:tr w:rsidR="00CC766E" w14:paraId="43D11FFE" w14:textId="77777777">
        <w:trPr>
          <w:trHeight w:val="515"/>
        </w:trPr>
        <w:tc>
          <w:tcPr>
            <w:tcW w:w="10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F2" w14:textId="77777777" w:rsidR="00CC766E" w:rsidRDefault="00E9532E">
            <w:pPr>
              <w:spacing w:line="240" w:lineRule="auto"/>
              <w:rPr>
                <w:rFonts w:ascii="Aino" w:hAnsi="Aino"/>
                <w:sz w:val="16"/>
                <w:szCs w:val="16"/>
                <w:lang w:val="et-EE"/>
              </w:rPr>
            </w:pPr>
            <w:r>
              <w:rPr>
                <w:rFonts w:ascii="Aino" w:hAnsi="Aino"/>
                <w:sz w:val="16"/>
                <w:szCs w:val="16"/>
                <w:lang w:val="et-EE"/>
              </w:rPr>
              <w:t>Aasta</w:t>
            </w:r>
          </w:p>
        </w:tc>
        <w:tc>
          <w:tcPr>
            <w:tcW w:w="74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F3" w14:textId="77777777" w:rsidR="00CC766E" w:rsidRDefault="00E9532E">
            <w:pPr>
              <w:spacing w:line="240" w:lineRule="auto"/>
              <w:rPr>
                <w:rFonts w:ascii="Aino" w:hAnsi="Aino"/>
                <w:sz w:val="16"/>
                <w:szCs w:val="16"/>
                <w:lang w:val="et-EE"/>
              </w:rPr>
            </w:pPr>
            <w:r>
              <w:rPr>
                <w:rFonts w:ascii="Aino" w:hAnsi="Aino"/>
                <w:sz w:val="16"/>
                <w:szCs w:val="16"/>
                <w:lang w:val="et-EE"/>
              </w:rPr>
              <w:t>2021</w:t>
            </w:r>
          </w:p>
        </w:tc>
        <w:tc>
          <w:tcPr>
            <w:tcW w:w="75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F4" w14:textId="77777777" w:rsidR="00CC766E" w:rsidRDefault="00E9532E">
            <w:pPr>
              <w:spacing w:line="240" w:lineRule="auto"/>
              <w:rPr>
                <w:rFonts w:ascii="Aino" w:hAnsi="Aino"/>
                <w:sz w:val="16"/>
                <w:szCs w:val="16"/>
                <w:lang w:val="et-EE"/>
              </w:rPr>
            </w:pPr>
            <w:r>
              <w:rPr>
                <w:rFonts w:ascii="Aino" w:hAnsi="Aino"/>
                <w:sz w:val="16"/>
                <w:szCs w:val="16"/>
                <w:lang w:val="et-EE"/>
              </w:rPr>
              <w:t>2022</w:t>
            </w:r>
          </w:p>
        </w:tc>
        <w:tc>
          <w:tcPr>
            <w:tcW w:w="75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F5" w14:textId="77777777" w:rsidR="00CC766E" w:rsidRDefault="00E9532E">
            <w:pPr>
              <w:spacing w:line="240" w:lineRule="auto"/>
              <w:rPr>
                <w:rFonts w:ascii="Aino" w:hAnsi="Aino"/>
                <w:sz w:val="16"/>
                <w:szCs w:val="16"/>
                <w:lang w:val="et-EE"/>
              </w:rPr>
            </w:pPr>
            <w:r>
              <w:rPr>
                <w:rFonts w:ascii="Aino" w:hAnsi="Aino"/>
                <w:sz w:val="16"/>
                <w:szCs w:val="16"/>
                <w:lang w:val="et-EE"/>
              </w:rPr>
              <w:t>2023</w:t>
            </w:r>
          </w:p>
        </w:tc>
        <w:tc>
          <w:tcPr>
            <w:tcW w:w="75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F6" w14:textId="77777777" w:rsidR="00CC766E" w:rsidRDefault="00E9532E">
            <w:pPr>
              <w:spacing w:line="240" w:lineRule="auto"/>
              <w:rPr>
                <w:rFonts w:ascii="Aino" w:hAnsi="Aino"/>
                <w:sz w:val="16"/>
                <w:szCs w:val="16"/>
                <w:lang w:val="et-EE"/>
              </w:rPr>
            </w:pPr>
            <w:r>
              <w:rPr>
                <w:rFonts w:ascii="Aino" w:hAnsi="Aino"/>
                <w:sz w:val="16"/>
                <w:szCs w:val="16"/>
                <w:lang w:val="et-EE"/>
              </w:rPr>
              <w:t>2024</w:t>
            </w:r>
          </w:p>
        </w:tc>
        <w:tc>
          <w:tcPr>
            <w:tcW w:w="75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F7" w14:textId="77777777" w:rsidR="00CC766E" w:rsidRDefault="00E9532E">
            <w:pPr>
              <w:spacing w:line="240" w:lineRule="auto"/>
              <w:rPr>
                <w:rFonts w:ascii="Aino" w:hAnsi="Aino"/>
                <w:sz w:val="16"/>
                <w:szCs w:val="16"/>
                <w:lang w:val="et-EE"/>
              </w:rPr>
            </w:pPr>
            <w:r>
              <w:rPr>
                <w:rFonts w:ascii="Aino" w:hAnsi="Aino"/>
                <w:sz w:val="16"/>
                <w:szCs w:val="16"/>
                <w:lang w:val="et-EE"/>
              </w:rPr>
              <w:t>2025</w:t>
            </w:r>
          </w:p>
        </w:tc>
        <w:tc>
          <w:tcPr>
            <w:tcW w:w="75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F8" w14:textId="77777777" w:rsidR="00CC766E" w:rsidRDefault="00E9532E">
            <w:pPr>
              <w:spacing w:line="240" w:lineRule="auto"/>
              <w:rPr>
                <w:rFonts w:ascii="Aino" w:hAnsi="Aino"/>
                <w:sz w:val="16"/>
                <w:szCs w:val="16"/>
                <w:lang w:val="et-EE"/>
              </w:rPr>
            </w:pPr>
            <w:r>
              <w:rPr>
                <w:rFonts w:ascii="Aino" w:hAnsi="Aino"/>
                <w:sz w:val="16"/>
                <w:szCs w:val="16"/>
                <w:lang w:val="et-EE"/>
              </w:rPr>
              <w:t>2026</w:t>
            </w:r>
          </w:p>
        </w:tc>
        <w:tc>
          <w:tcPr>
            <w:tcW w:w="7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F9" w14:textId="77777777" w:rsidR="00CC766E" w:rsidRDefault="00E9532E">
            <w:pPr>
              <w:spacing w:line="240" w:lineRule="auto"/>
              <w:rPr>
                <w:rFonts w:ascii="Aino" w:hAnsi="Aino"/>
                <w:sz w:val="16"/>
                <w:szCs w:val="16"/>
                <w:lang w:val="et-EE"/>
              </w:rPr>
            </w:pPr>
            <w:r>
              <w:rPr>
                <w:rFonts w:ascii="Aino" w:hAnsi="Aino"/>
                <w:sz w:val="16"/>
                <w:szCs w:val="16"/>
                <w:lang w:val="et-EE"/>
              </w:rPr>
              <w:t>2027</w:t>
            </w:r>
          </w:p>
        </w:tc>
        <w:tc>
          <w:tcPr>
            <w:tcW w:w="7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FA" w14:textId="77777777" w:rsidR="00CC766E" w:rsidRDefault="00E9532E">
            <w:pPr>
              <w:spacing w:line="240" w:lineRule="auto"/>
              <w:rPr>
                <w:rFonts w:ascii="Aino" w:hAnsi="Aino"/>
                <w:sz w:val="16"/>
                <w:szCs w:val="16"/>
                <w:lang w:val="et-EE"/>
              </w:rPr>
            </w:pPr>
            <w:r>
              <w:rPr>
                <w:rFonts w:ascii="Aino" w:hAnsi="Aino"/>
                <w:sz w:val="16"/>
                <w:szCs w:val="16"/>
                <w:lang w:val="et-EE"/>
              </w:rPr>
              <w:t>2028</w:t>
            </w:r>
          </w:p>
        </w:tc>
        <w:tc>
          <w:tcPr>
            <w:tcW w:w="75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FB" w14:textId="77777777" w:rsidR="00CC766E" w:rsidRDefault="00E9532E">
            <w:pPr>
              <w:spacing w:line="240" w:lineRule="auto"/>
              <w:rPr>
                <w:rFonts w:ascii="Aino" w:hAnsi="Aino"/>
                <w:sz w:val="16"/>
                <w:szCs w:val="16"/>
                <w:lang w:val="et-EE"/>
              </w:rPr>
            </w:pPr>
            <w:r>
              <w:rPr>
                <w:rFonts w:ascii="Aino" w:hAnsi="Aino"/>
                <w:sz w:val="16"/>
                <w:szCs w:val="16"/>
                <w:lang w:val="et-EE"/>
              </w:rPr>
              <w:t>2029</w:t>
            </w:r>
          </w:p>
        </w:tc>
        <w:tc>
          <w:tcPr>
            <w:tcW w:w="7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FC" w14:textId="77777777" w:rsidR="00CC766E" w:rsidRDefault="00E9532E">
            <w:pPr>
              <w:spacing w:line="240" w:lineRule="auto"/>
              <w:rPr>
                <w:rFonts w:ascii="Aino" w:hAnsi="Aino"/>
                <w:sz w:val="16"/>
                <w:szCs w:val="16"/>
                <w:lang w:val="et-EE"/>
              </w:rPr>
            </w:pPr>
            <w:r>
              <w:rPr>
                <w:rFonts w:ascii="Aino" w:hAnsi="Aino"/>
                <w:sz w:val="16"/>
                <w:szCs w:val="16"/>
                <w:lang w:val="et-EE"/>
              </w:rPr>
              <w:t>2030</w:t>
            </w:r>
          </w:p>
        </w:tc>
        <w:tc>
          <w:tcPr>
            <w:tcW w:w="91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FD" w14:textId="77777777" w:rsidR="00CC766E" w:rsidRDefault="00E9532E">
            <w:pPr>
              <w:spacing w:line="240" w:lineRule="auto"/>
              <w:rPr>
                <w:rFonts w:ascii="Aino" w:hAnsi="Aino"/>
                <w:sz w:val="16"/>
                <w:szCs w:val="16"/>
                <w:lang w:val="et-EE"/>
              </w:rPr>
            </w:pPr>
            <w:r>
              <w:rPr>
                <w:rFonts w:ascii="Aino" w:hAnsi="Aino"/>
                <w:sz w:val="16"/>
                <w:szCs w:val="16"/>
                <w:lang w:val="et-EE"/>
              </w:rPr>
              <w:t>KOKKU</w:t>
            </w:r>
          </w:p>
        </w:tc>
      </w:tr>
      <w:tr w:rsidR="00CC766E" w14:paraId="43D1200B" w14:textId="77777777">
        <w:trPr>
          <w:trHeight w:val="515"/>
        </w:trPr>
        <w:tc>
          <w:tcPr>
            <w:tcW w:w="10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1FFF" w14:textId="77777777" w:rsidR="00CC766E" w:rsidRDefault="00E9532E">
            <w:pPr>
              <w:spacing w:line="240" w:lineRule="auto"/>
              <w:rPr>
                <w:rFonts w:ascii="Aino" w:hAnsi="Aino"/>
                <w:sz w:val="16"/>
                <w:szCs w:val="16"/>
                <w:lang w:val="et-EE"/>
              </w:rPr>
            </w:pPr>
            <w:r>
              <w:rPr>
                <w:rFonts w:ascii="Aino" w:hAnsi="Aino"/>
                <w:sz w:val="16"/>
                <w:szCs w:val="16"/>
                <w:lang w:val="et-EE"/>
              </w:rPr>
              <w:t>Eelarve prognoos (€ mln)*</w:t>
            </w:r>
          </w:p>
        </w:tc>
        <w:tc>
          <w:tcPr>
            <w:tcW w:w="74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00" w14:textId="77777777" w:rsidR="00CC766E" w:rsidRDefault="00E9532E">
            <w:pPr>
              <w:spacing w:line="240" w:lineRule="auto"/>
              <w:rPr>
                <w:rFonts w:ascii="Aino" w:hAnsi="Aino"/>
                <w:sz w:val="16"/>
                <w:szCs w:val="16"/>
                <w:lang w:val="et-EE"/>
              </w:rPr>
            </w:pPr>
            <w:r>
              <w:rPr>
                <w:rFonts w:ascii="Aino" w:hAnsi="Aino"/>
                <w:sz w:val="16"/>
                <w:szCs w:val="16"/>
                <w:lang w:val="et-EE"/>
              </w:rPr>
              <w:t>68,3</w:t>
            </w:r>
          </w:p>
        </w:tc>
        <w:tc>
          <w:tcPr>
            <w:tcW w:w="75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01" w14:textId="77777777" w:rsidR="00CC766E" w:rsidRDefault="00E9532E">
            <w:pPr>
              <w:spacing w:line="240" w:lineRule="auto"/>
              <w:rPr>
                <w:rFonts w:ascii="Aino" w:hAnsi="Aino"/>
                <w:sz w:val="16"/>
                <w:szCs w:val="16"/>
                <w:lang w:val="et-EE"/>
              </w:rPr>
            </w:pPr>
            <w:r>
              <w:rPr>
                <w:rFonts w:ascii="Aino" w:hAnsi="Aino"/>
                <w:sz w:val="16"/>
                <w:szCs w:val="16"/>
                <w:lang w:val="et-EE"/>
              </w:rPr>
              <w:t>111,3</w:t>
            </w:r>
          </w:p>
        </w:tc>
        <w:tc>
          <w:tcPr>
            <w:tcW w:w="75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02" w14:textId="77777777" w:rsidR="00CC766E" w:rsidRDefault="00E9532E">
            <w:pPr>
              <w:spacing w:line="240" w:lineRule="auto"/>
              <w:rPr>
                <w:rFonts w:ascii="Aino" w:hAnsi="Aino"/>
                <w:sz w:val="16"/>
                <w:szCs w:val="16"/>
                <w:lang w:val="et-EE"/>
              </w:rPr>
            </w:pPr>
            <w:r>
              <w:rPr>
                <w:rFonts w:ascii="Aino" w:hAnsi="Aino"/>
                <w:sz w:val="16"/>
                <w:szCs w:val="16"/>
                <w:lang w:val="et-EE"/>
              </w:rPr>
              <w:t>134,9</w:t>
            </w:r>
          </w:p>
        </w:tc>
        <w:tc>
          <w:tcPr>
            <w:tcW w:w="75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03" w14:textId="77777777" w:rsidR="00CC766E" w:rsidRDefault="00E9532E">
            <w:pPr>
              <w:spacing w:line="240" w:lineRule="auto"/>
              <w:rPr>
                <w:rFonts w:ascii="Aino" w:hAnsi="Aino"/>
                <w:sz w:val="16"/>
                <w:szCs w:val="16"/>
                <w:lang w:val="et-EE"/>
              </w:rPr>
            </w:pPr>
            <w:r>
              <w:rPr>
                <w:rFonts w:ascii="Aino" w:hAnsi="Aino"/>
                <w:sz w:val="16"/>
                <w:szCs w:val="16"/>
                <w:lang w:val="et-EE"/>
              </w:rPr>
              <w:t>150,2</w:t>
            </w:r>
          </w:p>
        </w:tc>
        <w:tc>
          <w:tcPr>
            <w:tcW w:w="75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04" w14:textId="77777777" w:rsidR="00CC766E" w:rsidRDefault="00E9532E">
            <w:pPr>
              <w:spacing w:line="240" w:lineRule="auto"/>
              <w:rPr>
                <w:rFonts w:ascii="Aino" w:hAnsi="Aino"/>
                <w:sz w:val="16"/>
                <w:szCs w:val="16"/>
                <w:lang w:val="et-EE"/>
              </w:rPr>
            </w:pPr>
            <w:r>
              <w:rPr>
                <w:rFonts w:ascii="Aino" w:hAnsi="Aino"/>
                <w:sz w:val="16"/>
                <w:szCs w:val="16"/>
                <w:lang w:val="et-EE"/>
              </w:rPr>
              <w:t>157,9</w:t>
            </w:r>
          </w:p>
        </w:tc>
        <w:tc>
          <w:tcPr>
            <w:tcW w:w="75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05" w14:textId="77777777" w:rsidR="00CC766E" w:rsidRDefault="00E9532E">
            <w:pPr>
              <w:spacing w:line="240" w:lineRule="auto"/>
              <w:rPr>
                <w:rFonts w:ascii="Aino" w:hAnsi="Aino"/>
                <w:sz w:val="16"/>
                <w:szCs w:val="16"/>
                <w:lang w:val="et-EE"/>
              </w:rPr>
            </w:pPr>
            <w:r>
              <w:rPr>
                <w:rFonts w:ascii="Aino" w:hAnsi="Aino"/>
                <w:sz w:val="16"/>
                <w:szCs w:val="16"/>
                <w:lang w:val="et-EE"/>
              </w:rPr>
              <w:t>128,2</w:t>
            </w:r>
          </w:p>
        </w:tc>
        <w:tc>
          <w:tcPr>
            <w:tcW w:w="7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06" w14:textId="77777777" w:rsidR="00CC766E" w:rsidRDefault="00E9532E">
            <w:pPr>
              <w:spacing w:line="240" w:lineRule="auto"/>
              <w:rPr>
                <w:rFonts w:ascii="Aino" w:hAnsi="Aino"/>
                <w:sz w:val="16"/>
                <w:szCs w:val="16"/>
                <w:lang w:val="et-EE"/>
              </w:rPr>
            </w:pPr>
            <w:r>
              <w:rPr>
                <w:rFonts w:ascii="Aino" w:hAnsi="Aino"/>
                <w:sz w:val="16"/>
                <w:szCs w:val="16"/>
                <w:lang w:val="et-EE"/>
              </w:rPr>
              <w:t>126,0</w:t>
            </w:r>
          </w:p>
        </w:tc>
        <w:tc>
          <w:tcPr>
            <w:tcW w:w="7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07" w14:textId="77777777" w:rsidR="00CC766E" w:rsidRDefault="00E9532E">
            <w:pPr>
              <w:spacing w:line="240" w:lineRule="auto"/>
              <w:rPr>
                <w:rFonts w:ascii="Aino" w:hAnsi="Aino"/>
                <w:sz w:val="16"/>
                <w:szCs w:val="16"/>
                <w:lang w:val="et-EE"/>
              </w:rPr>
            </w:pPr>
            <w:r>
              <w:rPr>
                <w:rFonts w:ascii="Aino" w:hAnsi="Aino"/>
                <w:sz w:val="16"/>
                <w:szCs w:val="16"/>
                <w:lang w:val="et-EE"/>
              </w:rPr>
              <w:t>133,0</w:t>
            </w:r>
          </w:p>
        </w:tc>
        <w:tc>
          <w:tcPr>
            <w:tcW w:w="75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08" w14:textId="77777777" w:rsidR="00CC766E" w:rsidRDefault="00E9532E">
            <w:pPr>
              <w:spacing w:line="240" w:lineRule="auto"/>
              <w:rPr>
                <w:rFonts w:ascii="Aino" w:hAnsi="Aino"/>
                <w:sz w:val="16"/>
                <w:szCs w:val="16"/>
                <w:lang w:val="et-EE"/>
              </w:rPr>
            </w:pPr>
            <w:r>
              <w:rPr>
                <w:rFonts w:ascii="Aino" w:hAnsi="Aino"/>
                <w:sz w:val="16"/>
                <w:szCs w:val="16"/>
                <w:lang w:val="et-EE"/>
              </w:rPr>
              <w:t>138,3</w:t>
            </w:r>
          </w:p>
        </w:tc>
        <w:tc>
          <w:tcPr>
            <w:tcW w:w="7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09" w14:textId="77777777" w:rsidR="00CC766E" w:rsidRDefault="00E9532E">
            <w:pPr>
              <w:spacing w:line="240" w:lineRule="auto"/>
              <w:rPr>
                <w:rFonts w:ascii="Aino" w:hAnsi="Aino"/>
                <w:sz w:val="16"/>
                <w:szCs w:val="16"/>
                <w:lang w:val="et-EE"/>
              </w:rPr>
            </w:pPr>
            <w:r>
              <w:rPr>
                <w:rFonts w:ascii="Aino" w:hAnsi="Aino"/>
                <w:sz w:val="16"/>
                <w:szCs w:val="16"/>
                <w:lang w:val="et-EE"/>
              </w:rPr>
              <w:t>139,4</w:t>
            </w:r>
          </w:p>
        </w:tc>
        <w:tc>
          <w:tcPr>
            <w:tcW w:w="91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0A" w14:textId="77777777" w:rsidR="00CC766E" w:rsidRDefault="00E9532E">
            <w:pPr>
              <w:spacing w:line="240" w:lineRule="auto"/>
              <w:rPr>
                <w:rFonts w:ascii="Aino" w:hAnsi="Aino"/>
                <w:sz w:val="16"/>
                <w:szCs w:val="16"/>
                <w:lang w:val="et-EE"/>
              </w:rPr>
            </w:pPr>
            <w:r>
              <w:rPr>
                <w:rFonts w:ascii="Aino" w:hAnsi="Aino"/>
                <w:sz w:val="16"/>
                <w:szCs w:val="16"/>
                <w:lang w:val="et-EE"/>
              </w:rPr>
              <w:t>1287,4</w:t>
            </w:r>
          </w:p>
        </w:tc>
      </w:tr>
      <w:tr w:rsidR="00CC766E" w14:paraId="43D12018" w14:textId="77777777">
        <w:trPr>
          <w:trHeight w:val="1265"/>
        </w:trPr>
        <w:tc>
          <w:tcPr>
            <w:tcW w:w="103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0C" w14:textId="77777777" w:rsidR="00CC766E" w:rsidRDefault="00E9532E">
            <w:pPr>
              <w:spacing w:line="240" w:lineRule="auto"/>
              <w:rPr>
                <w:rFonts w:ascii="Aino" w:hAnsi="Aino"/>
                <w:sz w:val="16"/>
                <w:szCs w:val="16"/>
                <w:lang w:val="et-EE"/>
              </w:rPr>
            </w:pPr>
            <w:r>
              <w:rPr>
                <w:rFonts w:ascii="Aino" w:hAnsi="Aino"/>
                <w:sz w:val="16"/>
                <w:szCs w:val="16"/>
                <w:lang w:val="et-EE"/>
              </w:rPr>
              <w:t>Lõplik eelarve (€ mln)**</w:t>
            </w:r>
          </w:p>
        </w:tc>
        <w:tc>
          <w:tcPr>
            <w:tcW w:w="74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0D" w14:textId="77777777" w:rsidR="00CC766E" w:rsidRDefault="00E9532E">
            <w:pPr>
              <w:spacing w:line="240" w:lineRule="auto"/>
              <w:rPr>
                <w:rFonts w:ascii="Aino" w:hAnsi="Aino"/>
                <w:sz w:val="16"/>
                <w:szCs w:val="16"/>
                <w:lang w:val="et-EE"/>
              </w:rPr>
            </w:pPr>
            <w:r>
              <w:rPr>
                <w:rFonts w:ascii="Aino" w:hAnsi="Aino"/>
                <w:sz w:val="16"/>
                <w:szCs w:val="16"/>
                <w:lang w:val="et-EE"/>
              </w:rPr>
              <w:t>55,1</w:t>
            </w:r>
          </w:p>
        </w:tc>
        <w:tc>
          <w:tcPr>
            <w:tcW w:w="75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0E" w14:textId="77777777" w:rsidR="00CC766E" w:rsidRDefault="00E9532E">
            <w:pPr>
              <w:spacing w:line="240" w:lineRule="auto"/>
              <w:rPr>
                <w:rFonts w:ascii="Aino" w:hAnsi="Aino"/>
                <w:sz w:val="16"/>
                <w:szCs w:val="16"/>
                <w:lang w:val="et-EE"/>
              </w:rPr>
            </w:pPr>
            <w:r>
              <w:rPr>
                <w:rFonts w:ascii="Aino" w:hAnsi="Aino"/>
                <w:sz w:val="16"/>
                <w:szCs w:val="16"/>
                <w:lang w:val="et-EE"/>
              </w:rPr>
              <w:t>77,6</w:t>
            </w:r>
          </w:p>
        </w:tc>
        <w:tc>
          <w:tcPr>
            <w:tcW w:w="75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0F" w14:textId="77777777" w:rsidR="00CC766E" w:rsidRDefault="00E9532E">
            <w:pPr>
              <w:spacing w:line="240" w:lineRule="auto"/>
              <w:rPr>
                <w:rFonts w:ascii="Aino" w:hAnsi="Aino"/>
                <w:sz w:val="16"/>
                <w:szCs w:val="16"/>
                <w:lang w:val="et-EE"/>
              </w:rPr>
            </w:pPr>
            <w:r>
              <w:rPr>
                <w:rFonts w:ascii="Aino" w:hAnsi="Aino"/>
                <w:sz w:val="16"/>
                <w:szCs w:val="16"/>
                <w:lang w:val="et-EE"/>
              </w:rPr>
              <w:t>110,8</w:t>
            </w:r>
          </w:p>
        </w:tc>
        <w:tc>
          <w:tcPr>
            <w:tcW w:w="75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10" w14:textId="77777777" w:rsidR="00CC766E" w:rsidRDefault="00E9532E">
            <w:pPr>
              <w:spacing w:line="240" w:lineRule="auto"/>
              <w:rPr>
                <w:rFonts w:ascii="Aino" w:hAnsi="Aino"/>
                <w:sz w:val="16"/>
                <w:szCs w:val="16"/>
                <w:lang w:val="et-EE"/>
              </w:rPr>
            </w:pPr>
            <w:r>
              <w:rPr>
                <w:rFonts w:ascii="Aino" w:hAnsi="Aino"/>
                <w:sz w:val="16"/>
                <w:szCs w:val="16"/>
                <w:lang w:val="et-EE"/>
              </w:rPr>
              <w:t>150,2</w:t>
            </w:r>
          </w:p>
        </w:tc>
        <w:tc>
          <w:tcPr>
            <w:tcW w:w="75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11" w14:textId="77777777" w:rsidR="00CC766E" w:rsidRDefault="00E9532E">
            <w:pPr>
              <w:spacing w:line="240" w:lineRule="auto"/>
              <w:rPr>
                <w:rFonts w:ascii="Aino" w:hAnsi="Aino"/>
                <w:sz w:val="16"/>
                <w:szCs w:val="16"/>
                <w:lang w:val="et-EE"/>
              </w:rPr>
            </w:pPr>
            <w:r>
              <w:rPr>
                <w:rFonts w:ascii="Aino" w:hAnsi="Aino"/>
                <w:sz w:val="16"/>
                <w:szCs w:val="16"/>
                <w:lang w:val="et-EE"/>
              </w:rPr>
              <w:t>159,7</w:t>
            </w:r>
          </w:p>
        </w:tc>
        <w:tc>
          <w:tcPr>
            <w:tcW w:w="75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12" w14:textId="77777777" w:rsidR="00CC766E" w:rsidRDefault="00CC766E">
            <w:pPr>
              <w:spacing w:line="240" w:lineRule="auto"/>
              <w:rPr>
                <w:rFonts w:ascii="Aino" w:hAnsi="Aino"/>
                <w:sz w:val="16"/>
                <w:szCs w:val="16"/>
                <w:lang w:val="et-EE"/>
              </w:rPr>
            </w:pPr>
          </w:p>
        </w:tc>
        <w:tc>
          <w:tcPr>
            <w:tcW w:w="7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13" w14:textId="77777777" w:rsidR="00CC766E" w:rsidRDefault="00CC766E">
            <w:pPr>
              <w:spacing w:line="240" w:lineRule="auto"/>
              <w:rPr>
                <w:rFonts w:ascii="Aino" w:hAnsi="Aino"/>
                <w:sz w:val="16"/>
                <w:szCs w:val="16"/>
                <w:lang w:val="et-EE"/>
              </w:rPr>
            </w:pPr>
          </w:p>
        </w:tc>
        <w:tc>
          <w:tcPr>
            <w:tcW w:w="7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14" w14:textId="77777777" w:rsidR="00CC766E" w:rsidRDefault="00CC766E">
            <w:pPr>
              <w:spacing w:line="240" w:lineRule="auto"/>
              <w:rPr>
                <w:rFonts w:ascii="Aino" w:hAnsi="Aino"/>
                <w:sz w:val="16"/>
                <w:szCs w:val="16"/>
                <w:lang w:val="et-EE"/>
              </w:rPr>
            </w:pPr>
          </w:p>
        </w:tc>
        <w:tc>
          <w:tcPr>
            <w:tcW w:w="75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15" w14:textId="77777777" w:rsidR="00CC766E" w:rsidRDefault="00CC766E">
            <w:pPr>
              <w:spacing w:line="240" w:lineRule="auto"/>
              <w:rPr>
                <w:rFonts w:ascii="Aino" w:hAnsi="Aino"/>
                <w:sz w:val="16"/>
                <w:szCs w:val="16"/>
                <w:lang w:val="et-EE"/>
              </w:rPr>
            </w:pPr>
          </w:p>
        </w:tc>
        <w:tc>
          <w:tcPr>
            <w:tcW w:w="7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16" w14:textId="77777777" w:rsidR="00CC766E" w:rsidRDefault="00CC766E">
            <w:pPr>
              <w:spacing w:line="240" w:lineRule="auto"/>
              <w:rPr>
                <w:rFonts w:ascii="Aino" w:hAnsi="Aino"/>
                <w:sz w:val="16"/>
                <w:szCs w:val="16"/>
                <w:lang w:val="et-EE"/>
              </w:rPr>
            </w:pPr>
          </w:p>
        </w:tc>
        <w:tc>
          <w:tcPr>
            <w:tcW w:w="912"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D12017" w14:textId="77777777" w:rsidR="00CC766E" w:rsidRDefault="00E9532E">
            <w:pPr>
              <w:spacing w:line="240" w:lineRule="auto"/>
              <w:rPr>
                <w:rFonts w:ascii="Aino" w:hAnsi="Aino"/>
                <w:sz w:val="16"/>
                <w:szCs w:val="16"/>
                <w:lang w:val="et-EE"/>
              </w:rPr>
            </w:pPr>
            <w:r>
              <w:rPr>
                <w:rFonts w:ascii="Aino" w:hAnsi="Aino"/>
                <w:sz w:val="16"/>
                <w:szCs w:val="16"/>
                <w:lang w:val="et-EE"/>
              </w:rPr>
              <w:t>553,4</w:t>
            </w:r>
          </w:p>
        </w:tc>
      </w:tr>
    </w:tbl>
    <w:p w14:paraId="43D12019" w14:textId="77777777" w:rsidR="00CC766E" w:rsidRDefault="00E9532E">
      <w:pPr>
        <w:spacing w:line="251" w:lineRule="auto"/>
        <w:rPr>
          <w:rFonts w:ascii="Aino" w:eastAsia="Aino" w:hAnsi="Aino" w:cs="Aino"/>
          <w:sz w:val="16"/>
          <w:szCs w:val="16"/>
          <w:lang w:val="et"/>
        </w:rPr>
      </w:pPr>
      <w:r>
        <w:rPr>
          <w:rFonts w:ascii="Aino" w:eastAsia="Aino" w:hAnsi="Aino" w:cs="Aino"/>
          <w:sz w:val="16"/>
          <w:szCs w:val="16"/>
          <w:lang w:val="et"/>
        </w:rPr>
        <w:t xml:space="preserve">* Maksumuse prognoos, tegemist ei ole juba eraldatud vahenditega. Samuti ei ole täna teada 2028+ struktuurivahendite mahtu. </w:t>
      </w:r>
    </w:p>
    <w:p w14:paraId="43D1201A" w14:textId="77777777" w:rsidR="00CC766E" w:rsidRDefault="00E9532E">
      <w:pPr>
        <w:spacing w:line="251" w:lineRule="auto"/>
      </w:pPr>
      <w:r>
        <w:rPr>
          <w:rFonts w:ascii="Aino" w:eastAsia="Aino" w:hAnsi="Aino" w:cs="Aino"/>
          <w:sz w:val="16"/>
          <w:szCs w:val="16"/>
          <w:lang w:val="et"/>
        </w:rPr>
        <w:t xml:space="preserve">** Lõplik eelarve sisaldab algset eelarvet (va 2025. aasta eelarve), aasta jooksul eelarveseaduse muudatusega lisandunud või vähendatud summasid, vabariigi valitsuse reservist saadud vahendeid ja ka eelmisest aastast ülekantud jääke. Lisaks on </w:t>
      </w:r>
      <w:proofErr w:type="spellStart"/>
      <w:r>
        <w:rPr>
          <w:rFonts w:ascii="Aino" w:eastAsia="Aino" w:hAnsi="Aino" w:cs="Aino"/>
          <w:sz w:val="16"/>
          <w:szCs w:val="16"/>
          <w:lang w:val="et"/>
        </w:rPr>
        <w:t>välisvahendite</w:t>
      </w:r>
      <w:proofErr w:type="spellEnd"/>
      <w:r>
        <w:rPr>
          <w:rFonts w:ascii="Aino" w:eastAsia="Aino" w:hAnsi="Aino" w:cs="Aino"/>
          <w:sz w:val="16"/>
          <w:szCs w:val="16"/>
          <w:lang w:val="et"/>
        </w:rPr>
        <w:t xml:space="preserve"> planeeritud eelarve korrigeeritud vastavaks tegelikele kuludele.</w:t>
      </w:r>
      <w:r>
        <w:rPr>
          <w:rFonts w:ascii="Aino" w:eastAsia="Aino" w:hAnsi="Aino" w:cs="Aino"/>
          <w:b/>
          <w:bCs/>
          <w:sz w:val="16"/>
          <w:szCs w:val="16"/>
          <w:lang w:val="et"/>
        </w:rPr>
        <w:t xml:space="preserve"> </w:t>
      </w:r>
      <w:r>
        <w:rPr>
          <w:rFonts w:ascii="Aino" w:eastAsia="Aino" w:hAnsi="Aino" w:cs="Aino"/>
          <w:sz w:val="16"/>
          <w:szCs w:val="16"/>
          <w:lang w:val="et"/>
        </w:rPr>
        <w:t>2025. aasta eelarve sisaldab aasta alguse 2025. aasta riigieelarve seaduse vaadet.</w:t>
      </w:r>
    </w:p>
    <w:p w14:paraId="43D1201B" w14:textId="77777777" w:rsidR="00CC766E" w:rsidRDefault="00CC766E">
      <w:pPr>
        <w:spacing w:line="251" w:lineRule="auto"/>
        <w:rPr>
          <w:rFonts w:ascii="Aino" w:eastAsia="Aino" w:hAnsi="Aino" w:cs="Aino"/>
          <w:sz w:val="16"/>
          <w:szCs w:val="16"/>
          <w:lang w:val="et"/>
        </w:rPr>
      </w:pPr>
    </w:p>
    <w:p w14:paraId="43D1201C" w14:textId="77777777" w:rsidR="00CC766E" w:rsidRDefault="00E9532E">
      <w:r>
        <w:rPr>
          <w:rFonts w:ascii="Apple Color Emoji" w:hAnsi="Apple Color Emoji"/>
          <w:lang w:val="et-EE"/>
        </w:rPr>
        <w:t>✔</w:t>
      </w:r>
      <w:r>
        <w:rPr>
          <w:rFonts w:ascii="Aino" w:hAnsi="Aino"/>
          <w:lang w:val="et-EE"/>
        </w:rPr>
        <w:t xml:space="preserve"> Kõik valitsemisalad vastavalt koalitsioonileppele (2025-2027) planeerivad eelarve ja tegevused järgmisteks riigiülesteks sammudeks:</w:t>
      </w:r>
    </w:p>
    <w:p w14:paraId="43D1201D" w14:textId="77777777" w:rsidR="00CC766E" w:rsidRDefault="00E9532E">
      <w:pPr>
        <w:numPr>
          <w:ilvl w:val="0"/>
          <w:numId w:val="13"/>
        </w:numPr>
        <w:rPr>
          <w:rFonts w:ascii="Aino" w:hAnsi="Aino"/>
          <w:lang w:val="et-EE"/>
        </w:rPr>
      </w:pPr>
      <w:r>
        <w:rPr>
          <w:rFonts w:ascii="Aino" w:hAnsi="Aino"/>
          <w:lang w:val="et-EE"/>
        </w:rPr>
        <w:t>Riigiüleste kriitiliste teenuste pilves käideldavaks muutmine.</w:t>
      </w:r>
    </w:p>
    <w:p w14:paraId="43D1201E" w14:textId="77777777" w:rsidR="00CC766E" w:rsidRDefault="00E9532E">
      <w:pPr>
        <w:numPr>
          <w:ilvl w:val="0"/>
          <w:numId w:val="13"/>
        </w:numPr>
      </w:pPr>
      <w:proofErr w:type="spellStart"/>
      <w:r>
        <w:rPr>
          <w:rFonts w:ascii="Aino" w:hAnsi="Aino"/>
          <w:lang w:val="et-EE"/>
        </w:rPr>
        <w:t>Küberjuhtimiskeskuse</w:t>
      </w:r>
      <w:proofErr w:type="spellEnd"/>
      <w:r>
        <w:rPr>
          <w:rFonts w:ascii="Aino" w:hAnsi="Aino"/>
          <w:lang w:val="et-EE"/>
        </w:rPr>
        <w:t xml:space="preserve"> funktsionaalsuse riigiülene konsolideerimine.</w:t>
      </w:r>
    </w:p>
    <w:p w14:paraId="43D1201F" w14:textId="77777777" w:rsidR="00CC766E" w:rsidRDefault="00E9532E">
      <w:pPr>
        <w:numPr>
          <w:ilvl w:val="0"/>
          <w:numId w:val="13"/>
        </w:numPr>
        <w:rPr>
          <w:rFonts w:ascii="Aino" w:hAnsi="Aino"/>
          <w:lang w:val="et-EE"/>
        </w:rPr>
      </w:pPr>
      <w:r>
        <w:rPr>
          <w:rFonts w:ascii="Aino" w:hAnsi="Aino"/>
          <w:lang w:val="et-EE"/>
        </w:rPr>
        <w:t>Tehisaru laialdane kasutuselevõtt avalikus sektoris.</w:t>
      </w:r>
    </w:p>
    <w:p w14:paraId="43D12020" w14:textId="77777777" w:rsidR="00CC766E" w:rsidRDefault="00E9532E">
      <w:pPr>
        <w:numPr>
          <w:ilvl w:val="0"/>
          <w:numId w:val="13"/>
        </w:numPr>
        <w:rPr>
          <w:rFonts w:ascii="Aino" w:hAnsi="Aino"/>
          <w:lang w:val="et-EE"/>
        </w:rPr>
      </w:pPr>
      <w:r>
        <w:rPr>
          <w:rFonts w:ascii="Aino" w:hAnsi="Aino"/>
          <w:lang w:val="et-EE"/>
        </w:rPr>
        <w:t>Suveräänse tehisaru taristu ja võimekuse loomine.</w:t>
      </w:r>
    </w:p>
    <w:p w14:paraId="43D12021" w14:textId="77777777" w:rsidR="00CC766E" w:rsidRDefault="00E9532E">
      <w:pPr>
        <w:numPr>
          <w:ilvl w:val="0"/>
          <w:numId w:val="13"/>
        </w:numPr>
        <w:rPr>
          <w:rFonts w:ascii="Aino" w:hAnsi="Aino"/>
          <w:lang w:val="et-EE"/>
        </w:rPr>
      </w:pPr>
      <w:r>
        <w:rPr>
          <w:rFonts w:ascii="Aino" w:hAnsi="Aino"/>
          <w:lang w:val="et-EE"/>
        </w:rPr>
        <w:t>Andmejälgija kasutusele võtmine.</w:t>
      </w:r>
    </w:p>
    <w:p w14:paraId="43D12022" w14:textId="77777777" w:rsidR="00CC766E" w:rsidRDefault="00E9532E">
      <w:pPr>
        <w:numPr>
          <w:ilvl w:val="0"/>
          <w:numId w:val="13"/>
        </w:numPr>
        <w:rPr>
          <w:rFonts w:ascii="Aino" w:hAnsi="Aino"/>
          <w:lang w:val="et-EE"/>
        </w:rPr>
      </w:pPr>
      <w:r>
        <w:rPr>
          <w:rFonts w:ascii="Aino" w:hAnsi="Aino"/>
          <w:lang w:val="et-EE"/>
        </w:rPr>
        <w:t>Ühekordse andmeküsimise printsiibile üleminek (andmekorje dubleerimise vähendamine), lähtuvalt kasutajate vajadustest.</w:t>
      </w:r>
    </w:p>
    <w:p w14:paraId="43D12023" w14:textId="77777777" w:rsidR="00CC766E" w:rsidRDefault="00E9532E">
      <w:pPr>
        <w:numPr>
          <w:ilvl w:val="0"/>
          <w:numId w:val="13"/>
        </w:numPr>
        <w:rPr>
          <w:rFonts w:ascii="Aino" w:hAnsi="Aino"/>
          <w:lang w:val="et-EE"/>
        </w:rPr>
      </w:pPr>
      <w:r>
        <w:rPr>
          <w:rFonts w:ascii="Aino" w:hAnsi="Aino"/>
          <w:lang w:val="et-EE"/>
        </w:rPr>
        <w:t>Andmete ja andmetöötluse kvaliteedi parandamine, lähtuvalt kasutajate vajadustest.</w:t>
      </w:r>
    </w:p>
    <w:p w14:paraId="43D12024" w14:textId="77777777" w:rsidR="00CC766E" w:rsidRDefault="00E9532E">
      <w:pPr>
        <w:numPr>
          <w:ilvl w:val="0"/>
          <w:numId w:val="13"/>
        </w:numPr>
        <w:rPr>
          <w:rFonts w:ascii="Aino" w:hAnsi="Aino"/>
          <w:lang w:val="et-EE"/>
        </w:rPr>
      </w:pPr>
      <w:r>
        <w:rPr>
          <w:rFonts w:ascii="Aino" w:hAnsi="Aino"/>
          <w:lang w:val="et-EE"/>
        </w:rPr>
        <w:t>Tehisaru kasutuse vastavusse viimine EL-i AI määruse nõuetega.</w:t>
      </w:r>
    </w:p>
    <w:p w14:paraId="43D12025" w14:textId="77777777" w:rsidR="00CC766E" w:rsidRDefault="00E9532E">
      <w:pPr>
        <w:numPr>
          <w:ilvl w:val="0"/>
          <w:numId w:val="13"/>
        </w:numPr>
        <w:rPr>
          <w:rFonts w:ascii="Aino" w:hAnsi="Aino"/>
          <w:lang w:val="et-EE"/>
        </w:rPr>
      </w:pPr>
      <w:r>
        <w:rPr>
          <w:rFonts w:ascii="Aino" w:hAnsi="Aino"/>
          <w:lang w:val="et-EE"/>
        </w:rPr>
        <w:t>IT-majade konsolideerimise analüüsis osalemine ja ühtse juhtimismudeli kasutusele võtmine.</w:t>
      </w:r>
    </w:p>
    <w:p w14:paraId="43D12026" w14:textId="77777777" w:rsidR="00CC766E" w:rsidRDefault="00E9532E">
      <w:pPr>
        <w:numPr>
          <w:ilvl w:val="0"/>
          <w:numId w:val="13"/>
        </w:numPr>
        <w:rPr>
          <w:rFonts w:ascii="Aino" w:hAnsi="Aino"/>
          <w:lang w:val="et-EE"/>
        </w:rPr>
      </w:pPr>
      <w:r>
        <w:rPr>
          <w:rFonts w:ascii="Aino" w:hAnsi="Aino"/>
          <w:lang w:val="et-EE"/>
        </w:rPr>
        <w:t>Kesksetele arvutitöökohtadele üleminek vastavalt tegevuskavale (v.a. Kaitse-, Sise- ja Välisministeerium).</w:t>
      </w:r>
    </w:p>
    <w:p w14:paraId="43D12027" w14:textId="77777777" w:rsidR="00CC766E" w:rsidRDefault="00E9532E">
      <w:pPr>
        <w:numPr>
          <w:ilvl w:val="0"/>
          <w:numId w:val="13"/>
        </w:numPr>
      </w:pPr>
      <w:r>
        <w:rPr>
          <w:rFonts w:ascii="Aino" w:hAnsi="Aino"/>
          <w:lang w:val="et-EE"/>
        </w:rPr>
        <w:t>E-kursuste väljatöötamises osalemine ja nende kasutusele võtmine.</w:t>
      </w:r>
      <w:bookmarkStart w:id="17" w:name="_6qok7hg4r6j7"/>
      <w:bookmarkEnd w:id="17"/>
    </w:p>
    <w:sectPr w:rsidR="00CC766E">
      <w:headerReference w:type="default" r:id="rId8"/>
      <w:pgSz w:w="11900" w:h="16840"/>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11EF3" w14:textId="77777777" w:rsidR="00E9532E" w:rsidRDefault="00E9532E">
      <w:pPr>
        <w:spacing w:line="240" w:lineRule="auto"/>
      </w:pPr>
      <w:r>
        <w:separator/>
      </w:r>
    </w:p>
  </w:endnote>
  <w:endnote w:type="continuationSeparator" w:id="0">
    <w:p w14:paraId="43D11EF5" w14:textId="77777777" w:rsidR="00E9532E" w:rsidRDefault="00E953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BA"/>
    <w:family w:val="auto"/>
    <w:pitch w:val="variable"/>
    <w:sig w:usb0="E00002FF" w:usb1="5000205B" w:usb2="00000020" w:usb3="00000000" w:csb0="0000019F" w:csb1="00000000"/>
  </w:font>
  <w:font w:name="Arial">
    <w:panose1 w:val="020B0604020202020204"/>
    <w:charset w:val="BA"/>
    <w:family w:val="swiss"/>
    <w:pitch w:val="variable"/>
    <w:sig w:usb0="E0002EFF" w:usb1="C000785B" w:usb2="00000009" w:usb3="00000000" w:csb0="000001FF" w:csb1="00000000"/>
  </w:font>
  <w:font w:name=".AppleSystemUIFont">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UICTFontTextStyleEmphasizedBody">
    <w:charset w:val="00"/>
    <w:family w:val="roman"/>
    <w:pitch w:val="default"/>
  </w:font>
  <w:font w:name="Aino">
    <w:panose1 w:val="02000603040504020204"/>
    <w:charset w:val="00"/>
    <w:family w:val="modern"/>
    <w:notTrueType/>
    <w:pitch w:val="variable"/>
    <w:sig w:usb0="A00002AF" w:usb1="4000004A" w:usb2="00000000" w:usb3="00000000" w:csb0="00000097" w:csb1="00000000"/>
  </w:font>
  <w:font w:name="Apple Color Emoji">
    <w:altName w:val="Calibri"/>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11EEF" w14:textId="77777777" w:rsidR="00E9532E" w:rsidRDefault="00E9532E">
      <w:pPr>
        <w:spacing w:line="240" w:lineRule="auto"/>
      </w:pPr>
      <w:r>
        <w:separator/>
      </w:r>
    </w:p>
  </w:footnote>
  <w:footnote w:type="continuationSeparator" w:id="0">
    <w:p w14:paraId="43D11EF1" w14:textId="77777777" w:rsidR="00E9532E" w:rsidRDefault="00E9532E">
      <w:pPr>
        <w:spacing w:line="240" w:lineRule="auto"/>
      </w:pPr>
      <w:r>
        <w:continuationSeparator/>
      </w:r>
    </w:p>
  </w:footnote>
  <w:footnote w:id="1">
    <w:p w14:paraId="43D11EEF" w14:textId="77777777" w:rsidR="00CC766E" w:rsidRDefault="00E9532E">
      <w:pPr>
        <w:spacing w:line="240" w:lineRule="auto"/>
      </w:pPr>
      <w:r>
        <w:rPr>
          <w:rStyle w:val="Allmrkuseviide"/>
        </w:rPr>
        <w:footnoteRef/>
      </w:r>
      <w:r>
        <w:rPr>
          <w:rFonts w:ascii="Aino" w:hAnsi="Aino"/>
          <w:sz w:val="16"/>
          <w:szCs w:val="16"/>
        </w:rPr>
        <w:t xml:space="preserve"> </w:t>
      </w:r>
      <w:hyperlink r:id="rId1" w:history="1">
        <w:proofErr w:type="spellStart"/>
        <w:r>
          <w:rPr>
            <w:rFonts w:ascii="Aino" w:hAnsi="Aino"/>
            <w:color w:val="1155CC"/>
            <w:sz w:val="16"/>
            <w:szCs w:val="16"/>
            <w:u w:val="single"/>
          </w:rPr>
          <w:t>Kaitsepolitsei</w:t>
        </w:r>
        <w:proofErr w:type="spellEnd"/>
        <w:r>
          <w:rPr>
            <w:rFonts w:ascii="Aino" w:hAnsi="Aino"/>
            <w:color w:val="1155CC"/>
            <w:sz w:val="16"/>
            <w:szCs w:val="16"/>
            <w:u w:val="single"/>
          </w:rPr>
          <w:t xml:space="preserve"> </w:t>
        </w:r>
        <w:proofErr w:type="spellStart"/>
        <w:r>
          <w:rPr>
            <w:rFonts w:ascii="Aino" w:hAnsi="Aino"/>
            <w:color w:val="1155CC"/>
            <w:sz w:val="16"/>
            <w:szCs w:val="16"/>
            <w:u w:val="single"/>
          </w:rPr>
          <w:t>aastaraamat</w:t>
        </w:r>
        <w:proofErr w:type="spellEnd"/>
        <w:r>
          <w:rPr>
            <w:rFonts w:ascii="Aino" w:hAnsi="Aino"/>
            <w:color w:val="1155CC"/>
            <w:sz w:val="16"/>
            <w:szCs w:val="16"/>
            <w:u w:val="single"/>
          </w:rPr>
          <w:t xml:space="preserve"> 2024-2025</w:t>
        </w:r>
      </w:hyperlink>
    </w:p>
    <w:p w14:paraId="43D11EF0" w14:textId="77777777" w:rsidR="00CC766E" w:rsidRDefault="00CC766E"/>
    <w:p w14:paraId="43D11EF1" w14:textId="77777777" w:rsidR="00CC766E" w:rsidRDefault="00CC766E"/>
    <w:p w14:paraId="43D11EF2" w14:textId="77777777" w:rsidR="00E9532E" w:rsidRDefault="00E953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11EF7" w14:textId="77777777" w:rsidR="00E9532E" w:rsidRDefault="00E9532E">
    <w:pPr>
      <w:jc w:val="right"/>
    </w:pPr>
    <w:r>
      <w:fldChar w:fldCharType="begin"/>
    </w:r>
    <w:r>
      <w:instrText xml:space="preserve"> PAGE </w:instrText>
    </w:r>
    <w:r>
      <w:fldChar w:fldCharType="separate"/>
    </w:r>
    <w: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05551"/>
    <w:multiLevelType w:val="multilevel"/>
    <w:tmpl w:val="84CE4B56"/>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1" w15:restartNumberingAfterBreak="0">
    <w:nsid w:val="185A6654"/>
    <w:multiLevelType w:val="multilevel"/>
    <w:tmpl w:val="F5F2CE56"/>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2" w15:restartNumberingAfterBreak="0">
    <w:nsid w:val="1CEC3160"/>
    <w:multiLevelType w:val="multilevel"/>
    <w:tmpl w:val="E84C4B36"/>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3" w15:restartNumberingAfterBreak="0">
    <w:nsid w:val="22BA01CC"/>
    <w:multiLevelType w:val="multilevel"/>
    <w:tmpl w:val="5D9A78F6"/>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4" w15:restartNumberingAfterBreak="0">
    <w:nsid w:val="321A58E5"/>
    <w:multiLevelType w:val="multilevel"/>
    <w:tmpl w:val="48404AFC"/>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5" w15:restartNumberingAfterBreak="0">
    <w:nsid w:val="358F7AF4"/>
    <w:multiLevelType w:val="multilevel"/>
    <w:tmpl w:val="4E9AFB86"/>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6" w15:restartNumberingAfterBreak="0">
    <w:nsid w:val="38D62889"/>
    <w:multiLevelType w:val="multilevel"/>
    <w:tmpl w:val="990A8376"/>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7" w15:restartNumberingAfterBreak="0">
    <w:nsid w:val="3ED53CB9"/>
    <w:multiLevelType w:val="multilevel"/>
    <w:tmpl w:val="6DF4982C"/>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8" w15:restartNumberingAfterBreak="0">
    <w:nsid w:val="4C11706F"/>
    <w:multiLevelType w:val="multilevel"/>
    <w:tmpl w:val="5846F5F6"/>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9" w15:restartNumberingAfterBreak="0">
    <w:nsid w:val="5C8F2B78"/>
    <w:multiLevelType w:val="multilevel"/>
    <w:tmpl w:val="B954545C"/>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10" w15:restartNumberingAfterBreak="0">
    <w:nsid w:val="609A4579"/>
    <w:multiLevelType w:val="multilevel"/>
    <w:tmpl w:val="E954E6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7B2E60CA"/>
    <w:multiLevelType w:val="multilevel"/>
    <w:tmpl w:val="E7D8F0B0"/>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12" w15:restartNumberingAfterBreak="0">
    <w:nsid w:val="7FC614C6"/>
    <w:multiLevelType w:val="multilevel"/>
    <w:tmpl w:val="5600A57E"/>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num w:numId="1" w16cid:durableId="1023243889">
    <w:abstractNumId w:val="10"/>
  </w:num>
  <w:num w:numId="2" w16cid:durableId="1688407363">
    <w:abstractNumId w:val="9"/>
  </w:num>
  <w:num w:numId="3" w16cid:durableId="568804882">
    <w:abstractNumId w:val="12"/>
  </w:num>
  <w:num w:numId="4" w16cid:durableId="504518247">
    <w:abstractNumId w:val="7"/>
  </w:num>
  <w:num w:numId="5" w16cid:durableId="1876575748">
    <w:abstractNumId w:val="6"/>
  </w:num>
  <w:num w:numId="6" w16cid:durableId="1830364343">
    <w:abstractNumId w:val="3"/>
  </w:num>
  <w:num w:numId="7" w16cid:durableId="1667129322">
    <w:abstractNumId w:val="5"/>
  </w:num>
  <w:num w:numId="8" w16cid:durableId="1220483775">
    <w:abstractNumId w:val="0"/>
  </w:num>
  <w:num w:numId="9" w16cid:durableId="537088492">
    <w:abstractNumId w:val="1"/>
  </w:num>
  <w:num w:numId="10" w16cid:durableId="301428695">
    <w:abstractNumId w:val="11"/>
  </w:num>
  <w:num w:numId="11" w16cid:durableId="1782724353">
    <w:abstractNumId w:val="2"/>
  </w:num>
  <w:num w:numId="12" w16cid:durableId="424883248">
    <w:abstractNumId w:val="4"/>
  </w:num>
  <w:num w:numId="13" w16cid:durableId="121550577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go Tars - RIT">
    <w15:presenceInfo w15:providerId="AD" w15:userId="S::ergo.tars@rit.ee::5dc8402f-4313-416d-83ca-b2ad76a3ec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66E"/>
    <w:rsid w:val="004A02F4"/>
    <w:rsid w:val="00603FBD"/>
    <w:rsid w:val="00774209"/>
    <w:rsid w:val="008A17FD"/>
    <w:rsid w:val="009F11D6"/>
    <w:rsid w:val="00CC766E"/>
    <w:rsid w:val="00E9532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11EED"/>
  <w15:docId w15:val="{8600228B-5A83-49FA-A27F-E4340C8AC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Roboto" w:hAnsi="Roboto" w:cs="Roboto"/>
        <w:color w:val="1F2225"/>
        <w:lang w:val="en" w:eastAsia="ja-JP" w:bidi="ar-SA"/>
      </w:rPr>
    </w:rPrDefault>
    <w:pPrDefault>
      <w:pPr>
        <w:autoSpaceDN w:val="0"/>
        <w:spacing w:line="276" w:lineRule="auto"/>
        <w:jc w:val="both"/>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pPr>
  </w:style>
  <w:style w:type="paragraph" w:styleId="Pealkiri1">
    <w:name w:val="heading 1"/>
    <w:basedOn w:val="Normaallaad"/>
    <w:next w:val="Normaallaad"/>
    <w:uiPriority w:val="9"/>
    <w:qFormat/>
    <w:pPr>
      <w:keepNext/>
      <w:keepLines/>
      <w:spacing w:before="400" w:after="120"/>
      <w:outlineLvl w:val="0"/>
    </w:pPr>
    <w:rPr>
      <w:sz w:val="40"/>
      <w:szCs w:val="40"/>
    </w:rPr>
  </w:style>
  <w:style w:type="paragraph" w:styleId="Pealkiri2">
    <w:name w:val="heading 2"/>
    <w:basedOn w:val="Normaallaad"/>
    <w:next w:val="Normaallaad"/>
    <w:uiPriority w:val="9"/>
    <w:unhideWhenUsed/>
    <w:qFormat/>
    <w:pPr>
      <w:keepNext/>
      <w:keepLines/>
      <w:outlineLvl w:val="1"/>
    </w:pPr>
    <w:rPr>
      <w:b/>
      <w:bCs/>
      <w:sz w:val="28"/>
      <w:szCs w:val="28"/>
    </w:rPr>
  </w:style>
  <w:style w:type="paragraph" w:styleId="Pealkiri3">
    <w:name w:val="heading 3"/>
    <w:basedOn w:val="Normaallaad"/>
    <w:next w:val="Normaallaad"/>
    <w:uiPriority w:val="9"/>
    <w:semiHidden/>
    <w:unhideWhenUsed/>
    <w:qFormat/>
    <w:pPr>
      <w:keepNext/>
      <w:keepLines/>
      <w:spacing w:before="320" w:after="80"/>
      <w:outlineLvl w:val="2"/>
    </w:pPr>
    <w:rPr>
      <w:color w:val="434343"/>
      <w:sz w:val="28"/>
      <w:szCs w:val="28"/>
    </w:rPr>
  </w:style>
  <w:style w:type="paragraph" w:styleId="Pealkiri4">
    <w:name w:val="heading 4"/>
    <w:basedOn w:val="Normaallaad"/>
    <w:next w:val="Normaallaad"/>
    <w:uiPriority w:val="9"/>
    <w:semiHidden/>
    <w:unhideWhenUsed/>
    <w:qFormat/>
    <w:pPr>
      <w:keepNext/>
      <w:keepLines/>
      <w:spacing w:before="280" w:after="80"/>
      <w:outlineLvl w:val="3"/>
    </w:pPr>
    <w:rPr>
      <w:color w:val="666666"/>
      <w:sz w:val="24"/>
      <w:szCs w:val="24"/>
    </w:rPr>
  </w:style>
  <w:style w:type="paragraph" w:styleId="Pealkiri5">
    <w:name w:val="heading 5"/>
    <w:basedOn w:val="Normaallaad"/>
    <w:next w:val="Normaallaad"/>
    <w:uiPriority w:val="9"/>
    <w:semiHidden/>
    <w:unhideWhenUsed/>
    <w:qFormat/>
    <w:pPr>
      <w:keepNext/>
      <w:keepLines/>
      <w:spacing w:before="240" w:after="80"/>
      <w:outlineLvl w:val="4"/>
    </w:pPr>
    <w:rPr>
      <w:color w:val="666666"/>
      <w:sz w:val="22"/>
      <w:szCs w:val="22"/>
    </w:rPr>
  </w:style>
  <w:style w:type="paragraph" w:styleId="Pealkiri6">
    <w:name w:val="heading 6"/>
    <w:basedOn w:val="Normaallaad"/>
    <w:next w:val="Normaallaad"/>
    <w:uiPriority w:val="9"/>
    <w:semiHidden/>
    <w:unhideWhenUsed/>
    <w:qFormat/>
    <w:pPr>
      <w:keepNext/>
      <w:keepLines/>
      <w:spacing w:before="240" w:after="80"/>
      <w:outlineLvl w:val="5"/>
    </w:pPr>
    <w:rPr>
      <w:i/>
      <w:iCs/>
      <w:color w:val="666666"/>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uiPriority w:val="10"/>
    <w:qFormat/>
    <w:pPr>
      <w:keepNext/>
      <w:keepLines/>
      <w:spacing w:after="60"/>
    </w:pPr>
    <w:rPr>
      <w:sz w:val="52"/>
      <w:szCs w:val="52"/>
    </w:rPr>
  </w:style>
  <w:style w:type="paragraph" w:styleId="Alapealkiri">
    <w:name w:val="Subtitle"/>
    <w:basedOn w:val="Normaallaad"/>
    <w:next w:val="Normaallaad"/>
    <w:uiPriority w:val="11"/>
    <w:qFormat/>
    <w:pPr>
      <w:keepNext/>
      <w:keepLines/>
      <w:spacing w:after="320"/>
    </w:pPr>
    <w:rPr>
      <w:rFonts w:ascii="Arial" w:eastAsia="Arial" w:hAnsi="Arial" w:cs="Arial"/>
      <w:color w:val="666666"/>
      <w:sz w:val="30"/>
      <w:szCs w:val="30"/>
    </w:rPr>
  </w:style>
  <w:style w:type="paragraph" w:customStyle="1" w:styleId="CommentText">
    <w:name w:val="Comment Text"/>
    <w:basedOn w:val="Normaallaad"/>
    <w:pPr>
      <w:spacing w:line="240" w:lineRule="auto"/>
    </w:pPr>
  </w:style>
  <w:style w:type="character" w:customStyle="1" w:styleId="CommentTextChar">
    <w:name w:val="Comment Text Char"/>
    <w:basedOn w:val="Liguvaikefont"/>
  </w:style>
  <w:style w:type="character" w:customStyle="1" w:styleId="CommentReference">
    <w:name w:val="Comment Reference"/>
    <w:basedOn w:val="Liguvaikefont"/>
    <w:rPr>
      <w:sz w:val="16"/>
      <w:szCs w:val="16"/>
    </w:rPr>
  </w:style>
  <w:style w:type="paragraph" w:customStyle="1" w:styleId="CommentSubject">
    <w:name w:val="Comment Subject"/>
    <w:basedOn w:val="CommentText"/>
    <w:next w:val="CommentText"/>
    <w:rPr>
      <w:b/>
      <w:bCs/>
    </w:rPr>
  </w:style>
  <w:style w:type="character" w:customStyle="1" w:styleId="CommentSubjectChar">
    <w:name w:val="Comment Subject Char"/>
    <w:basedOn w:val="CommentTextChar"/>
    <w:rPr>
      <w:b/>
      <w:bCs/>
    </w:rPr>
  </w:style>
  <w:style w:type="character" w:styleId="Hperlink">
    <w:name w:val="Hyperlink"/>
    <w:basedOn w:val="Liguvaikefont"/>
    <w:rPr>
      <w:color w:val="0000FF"/>
      <w:u w:val="single"/>
    </w:rPr>
  </w:style>
  <w:style w:type="character" w:styleId="Lahendamatamainimine">
    <w:name w:val="Unresolved Mention"/>
    <w:basedOn w:val="Liguvaikefont"/>
    <w:rPr>
      <w:color w:val="605E5C"/>
      <w:shd w:val="clear" w:color="auto" w:fill="E1DFDD"/>
    </w:rPr>
  </w:style>
  <w:style w:type="paragraph" w:styleId="Loendilik">
    <w:name w:val="List Paragraph"/>
    <w:basedOn w:val="Normaallaad"/>
    <w:pPr>
      <w:ind w:left="720"/>
    </w:pPr>
  </w:style>
  <w:style w:type="paragraph" w:styleId="Redaktsioon">
    <w:name w:val="Revision"/>
    <w:pPr>
      <w:suppressAutoHyphens/>
      <w:spacing w:line="240" w:lineRule="auto"/>
      <w:jc w:val="left"/>
    </w:pPr>
  </w:style>
  <w:style w:type="paragraph" w:styleId="Pis">
    <w:name w:val="header"/>
    <w:basedOn w:val="Normaallaad"/>
    <w:pPr>
      <w:tabs>
        <w:tab w:val="center" w:pos="4680"/>
        <w:tab w:val="right" w:pos="9360"/>
      </w:tabs>
      <w:suppressAutoHyphens w:val="0"/>
      <w:spacing w:line="240" w:lineRule="auto"/>
    </w:pPr>
  </w:style>
  <w:style w:type="character" w:customStyle="1" w:styleId="HeaderChar">
    <w:name w:val="Header Char"/>
    <w:basedOn w:val="Liguvaikefont"/>
  </w:style>
  <w:style w:type="paragraph" w:styleId="Jalus">
    <w:name w:val="footer"/>
    <w:basedOn w:val="Normaallaad"/>
    <w:pPr>
      <w:tabs>
        <w:tab w:val="center" w:pos="4680"/>
        <w:tab w:val="right" w:pos="9360"/>
      </w:tabs>
      <w:spacing w:line="240" w:lineRule="auto"/>
    </w:pPr>
  </w:style>
  <w:style w:type="character" w:customStyle="1" w:styleId="FooterChar">
    <w:name w:val="Footer Char"/>
    <w:basedOn w:val="Liguvaikefont"/>
  </w:style>
  <w:style w:type="paragraph" w:customStyle="1" w:styleId="p1">
    <w:name w:val="p1"/>
    <w:basedOn w:val="Normaallaad"/>
    <w:pPr>
      <w:spacing w:line="240" w:lineRule="auto"/>
      <w:jc w:val="left"/>
    </w:pPr>
    <w:rPr>
      <w:rFonts w:ascii=".AppleSystemUIFont" w:eastAsia="MS Mincho" w:hAnsi=".AppleSystemUIFont" w:cs="Times New Roman"/>
      <w:color w:val="auto"/>
      <w:sz w:val="29"/>
      <w:szCs w:val="29"/>
      <w:lang w:eastAsia="fr-FR"/>
    </w:rPr>
  </w:style>
  <w:style w:type="paragraph" w:customStyle="1" w:styleId="p2">
    <w:name w:val="p2"/>
    <w:basedOn w:val="Normaallaad"/>
    <w:pPr>
      <w:spacing w:line="240" w:lineRule="auto"/>
      <w:jc w:val="left"/>
    </w:pPr>
    <w:rPr>
      <w:rFonts w:ascii=".AppleSystemUIFont" w:eastAsia="MS Mincho" w:hAnsi=".AppleSystemUIFont" w:cs="Times New Roman"/>
      <w:color w:val="auto"/>
      <w:sz w:val="29"/>
      <w:szCs w:val="29"/>
      <w:lang w:eastAsia="fr-FR"/>
    </w:rPr>
  </w:style>
  <w:style w:type="character" w:customStyle="1" w:styleId="s1">
    <w:name w:val="s1"/>
    <w:basedOn w:val="Liguvaikefont"/>
    <w:rPr>
      <w:rFonts w:ascii="UICTFontTextStyleEmphasizedBody" w:hAnsi="UICTFontTextStyleEmphasizedBody"/>
      <w:b/>
      <w:bCs/>
      <w:i w:val="0"/>
      <w:iCs w:val="0"/>
      <w:sz w:val="29"/>
      <w:szCs w:val="29"/>
    </w:rPr>
  </w:style>
  <w:style w:type="character" w:customStyle="1" w:styleId="apple-tab-span">
    <w:name w:val="apple-tab-span"/>
    <w:basedOn w:val="Liguvaikefont"/>
  </w:style>
  <w:style w:type="character" w:customStyle="1" w:styleId="apple-converted-space">
    <w:name w:val="apple-converted-space"/>
    <w:basedOn w:val="Liguvaikefont"/>
  </w:style>
  <w:style w:type="character" w:styleId="Kommentaariviide">
    <w:name w:val="annotation reference"/>
    <w:basedOn w:val="Liguvaikefont"/>
    <w:rPr>
      <w:sz w:val="16"/>
      <w:szCs w:val="16"/>
    </w:rPr>
  </w:style>
  <w:style w:type="paragraph" w:styleId="Kommentaaritekst">
    <w:name w:val="annotation text"/>
    <w:basedOn w:val="Normaallaad"/>
    <w:pPr>
      <w:spacing w:line="240" w:lineRule="auto"/>
    </w:pPr>
  </w:style>
  <w:style w:type="character" w:customStyle="1" w:styleId="KommentaaritekstMrk">
    <w:name w:val="Kommentaari tekst Märk"/>
    <w:basedOn w:val="Liguvaikefont"/>
  </w:style>
  <w:style w:type="paragraph" w:styleId="Kommentaariteema">
    <w:name w:val="annotation subject"/>
    <w:basedOn w:val="Kommentaaritekst"/>
    <w:next w:val="Kommentaaritekst"/>
    <w:rPr>
      <w:b/>
      <w:bCs/>
    </w:rPr>
  </w:style>
  <w:style w:type="character" w:customStyle="1" w:styleId="KommentaariteemaMrk">
    <w:name w:val="Kommentaari teema Märk"/>
    <w:basedOn w:val="KommentaaritekstMrk"/>
    <w:rPr>
      <w:b/>
      <w:bCs/>
    </w:rPr>
  </w:style>
  <w:style w:type="character" w:styleId="Allmrkuseviide">
    <w:name w:val="footnote reference"/>
    <w:basedOn w:val="Liguvaikefont"/>
    <w:rPr>
      <w:position w:val="0"/>
      <w:vertAlign w:val="superscript"/>
    </w:rPr>
  </w:style>
  <w:style w:type="character" w:customStyle="1" w:styleId="HeaderChar1">
    <w:name w:val="Header Char1"/>
    <w:basedOn w:val="Liguvaike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kapo.ee/sites/default/files/content_page_attachments/aastaraamat-2024-2025_0.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3769</Words>
  <Characters>21863</Characters>
  <Application>Microsoft Office Word</Application>
  <DocSecurity>0</DocSecurity>
  <Lines>182</Lines>
  <Paragraphs>51</Paragraphs>
  <ScaleCrop>false</ScaleCrop>
  <Company/>
  <LinksUpToDate>false</LinksUpToDate>
  <CharactersWithSpaces>25581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Raigo Iling - JUSTDIGI</dc:creator>
  <cp:lastModifiedBy>Marion Peever - RIT</cp:lastModifiedBy>
  <cp:revision>4</cp:revision>
  <dcterms:created xsi:type="dcterms:W3CDTF">2025-12-23T10:29:00Z</dcterms:created>
  <dcterms:modified xsi:type="dcterms:W3CDTF">2025-12-23T12:17:00Z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0x010100360B1F3A87110240B59608774E889E05</vt:lpwstr>
  </property>
  <property fmtid="{D5CDD505-2E9C-101B-9397-08002B2CF9AE}" pid="3" name="MSIP_Label_defa4170-0d19-0005-0004-bc88714345d2_Enabled">
    <vt:lpwstr>true</vt:lpwstr>
  </property>
  <property fmtid="{D5CDD505-2E9C-101B-9397-08002B2CF9AE}" pid="4" name="MSIP_Label_defa4170-0d19-0005-0004-bc88714345d2_SetDate">
    <vt:lpwstr>2025-11-14T09:15:10Z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2345494e-c188-40d0-81f8-9062204f9df2</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y fmtid="{D5CDD505-2E9C-101B-9397-08002B2CF9AE}" pid="12" name="docLang">
    <vt:lpwstr>et</vt:lpwstr>
  </property>
  <property fmtid="{D5CDD505-2E9C-101B-9397-08002B2CF9AE}" pid="13" name="Order">
    <vt:r8>250600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